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3429" w:rsidRPr="00F3259A" w:rsidRDefault="00823429" w:rsidP="00823429">
      <w:pPr>
        <w:ind w:left="6096"/>
        <w:jc w:val="left"/>
        <w:rPr>
          <w:sz w:val="24"/>
          <w:szCs w:val="24"/>
          <w:lang w:val="ru-RU" w:eastAsia="uk-UA"/>
        </w:rPr>
      </w:pPr>
      <w:r w:rsidRPr="00F3259A">
        <w:rPr>
          <w:sz w:val="24"/>
          <w:szCs w:val="24"/>
          <w:lang w:val="ru-RU" w:eastAsia="uk-UA"/>
        </w:rPr>
        <w:t>Додаток №</w:t>
      </w:r>
      <w:r>
        <w:rPr>
          <w:sz w:val="24"/>
          <w:szCs w:val="24"/>
          <w:lang w:val="ru-RU" w:eastAsia="uk-UA"/>
        </w:rPr>
        <w:t>11</w:t>
      </w:r>
      <w:r w:rsidR="00CB6872">
        <w:rPr>
          <w:sz w:val="24"/>
          <w:szCs w:val="24"/>
          <w:lang w:val="ru-RU" w:eastAsia="uk-UA"/>
        </w:rPr>
        <w:t>.1</w:t>
      </w:r>
    </w:p>
    <w:p w:rsidR="00823429" w:rsidRDefault="00823429" w:rsidP="00823429">
      <w:pPr>
        <w:ind w:left="6096"/>
        <w:jc w:val="left"/>
        <w:rPr>
          <w:sz w:val="24"/>
          <w:szCs w:val="24"/>
          <w:lang w:eastAsia="uk-UA"/>
        </w:rPr>
      </w:pPr>
      <w:r>
        <w:rPr>
          <w:sz w:val="24"/>
          <w:szCs w:val="24"/>
          <w:lang w:val="ru-RU" w:eastAsia="uk-UA"/>
        </w:rPr>
        <w:t>до р</w:t>
      </w:r>
      <w:r>
        <w:rPr>
          <w:sz w:val="24"/>
          <w:szCs w:val="24"/>
          <w:lang w:eastAsia="uk-UA"/>
        </w:rPr>
        <w:t>ішення</w:t>
      </w:r>
      <w:r>
        <w:rPr>
          <w:sz w:val="24"/>
          <w:szCs w:val="24"/>
          <w:lang w:val="ru-RU" w:eastAsia="uk-UA"/>
        </w:rPr>
        <w:t xml:space="preserve"> </w:t>
      </w:r>
      <w:r>
        <w:rPr>
          <w:sz w:val="24"/>
          <w:szCs w:val="24"/>
          <w:lang w:eastAsia="uk-UA"/>
        </w:rPr>
        <w:t xml:space="preserve">виконавчого комітету Малинської міської ради </w:t>
      </w:r>
    </w:p>
    <w:p w:rsidR="00823429" w:rsidRDefault="0018758C" w:rsidP="00823429">
      <w:pPr>
        <w:ind w:left="6096"/>
        <w:jc w:val="left"/>
        <w:rPr>
          <w:sz w:val="24"/>
          <w:szCs w:val="24"/>
          <w:lang w:eastAsia="uk-UA"/>
        </w:rPr>
      </w:pPr>
      <w:r w:rsidRPr="0018758C">
        <w:rPr>
          <w:sz w:val="24"/>
          <w:szCs w:val="24"/>
          <w:lang w:eastAsia="uk-UA"/>
        </w:rPr>
        <w:t>від 17.11.2021 № 323</w:t>
      </w:r>
    </w:p>
    <w:p w:rsidR="0018758C" w:rsidRDefault="0018758C" w:rsidP="00823429">
      <w:pPr>
        <w:ind w:left="6096"/>
        <w:jc w:val="left"/>
        <w:rPr>
          <w:sz w:val="24"/>
          <w:szCs w:val="24"/>
          <w:lang w:eastAsia="uk-UA"/>
        </w:rPr>
      </w:pPr>
    </w:p>
    <w:p w:rsidR="00685BC8" w:rsidRPr="00B33E09" w:rsidRDefault="00685BC8" w:rsidP="00685BC8">
      <w:pPr>
        <w:jc w:val="center"/>
        <w:rPr>
          <w:b/>
          <w:sz w:val="24"/>
          <w:szCs w:val="24"/>
          <w:lang w:eastAsia="uk-UA"/>
        </w:rPr>
      </w:pPr>
      <w:r w:rsidRPr="00B33E09">
        <w:rPr>
          <w:b/>
          <w:sz w:val="24"/>
          <w:szCs w:val="24"/>
          <w:lang w:eastAsia="uk-UA"/>
        </w:rPr>
        <w:t xml:space="preserve">ІНФОРМАЦІЙНА КАРТКА </w:t>
      </w:r>
    </w:p>
    <w:p w:rsidR="00E70640" w:rsidRDefault="00685BC8" w:rsidP="00E70640">
      <w:pPr>
        <w:tabs>
          <w:tab w:val="left" w:pos="3969"/>
        </w:tabs>
        <w:jc w:val="center"/>
        <w:rPr>
          <w:b/>
          <w:sz w:val="24"/>
          <w:szCs w:val="24"/>
          <w:lang w:eastAsia="uk-UA"/>
        </w:rPr>
      </w:pPr>
      <w:r w:rsidRPr="00B33E09">
        <w:rPr>
          <w:b/>
          <w:sz w:val="24"/>
          <w:szCs w:val="24"/>
          <w:lang w:eastAsia="uk-UA"/>
        </w:rPr>
        <w:t>адміністративної послуги з</w:t>
      </w:r>
      <w:r w:rsidR="00E70640" w:rsidRPr="00B33E09">
        <w:rPr>
          <w:b/>
          <w:sz w:val="24"/>
          <w:szCs w:val="24"/>
          <w:lang w:eastAsia="uk-UA"/>
        </w:rPr>
        <w:t xml:space="preserve"> державної реєстрації рішення про виділ юридичної особи </w:t>
      </w:r>
      <w:r w:rsidR="00432008" w:rsidRPr="00B33E09">
        <w:rPr>
          <w:b/>
          <w:sz w:val="24"/>
          <w:szCs w:val="24"/>
          <w:lang w:eastAsia="uk-UA"/>
        </w:rPr>
        <w:br/>
      </w:r>
      <w:r w:rsidR="00E70640" w:rsidRPr="00B33E09">
        <w:rPr>
          <w:b/>
          <w:sz w:val="24"/>
          <w:szCs w:val="24"/>
          <w:lang w:eastAsia="uk-UA"/>
        </w:rPr>
        <w:t>(крім громадського формування</w:t>
      </w:r>
      <w:r w:rsidR="00823429">
        <w:rPr>
          <w:b/>
          <w:sz w:val="24"/>
          <w:szCs w:val="24"/>
          <w:lang w:eastAsia="uk-UA"/>
        </w:rPr>
        <w:t xml:space="preserve"> та релігійної організації</w:t>
      </w:r>
      <w:r w:rsidR="00E70640" w:rsidRPr="00B33E09">
        <w:rPr>
          <w:b/>
          <w:sz w:val="24"/>
          <w:szCs w:val="24"/>
          <w:lang w:eastAsia="uk-UA"/>
        </w:rPr>
        <w:t>)</w:t>
      </w:r>
    </w:p>
    <w:p w:rsidR="00823429" w:rsidRPr="00B33E09" w:rsidRDefault="00823429" w:rsidP="00E70640">
      <w:pPr>
        <w:tabs>
          <w:tab w:val="left" w:pos="3969"/>
        </w:tabs>
        <w:jc w:val="center"/>
        <w:rPr>
          <w:b/>
          <w:sz w:val="24"/>
          <w:szCs w:val="24"/>
          <w:lang w:eastAsia="uk-UA"/>
        </w:rPr>
      </w:pPr>
    </w:p>
    <w:p w:rsidR="00823429" w:rsidRPr="00096DD0" w:rsidRDefault="00823429" w:rsidP="00823429">
      <w:pPr>
        <w:jc w:val="center"/>
        <w:rPr>
          <w:b/>
          <w:i/>
          <w:sz w:val="24"/>
          <w:szCs w:val="24"/>
          <w:u w:val="single"/>
          <w:lang w:eastAsia="uk-UA"/>
        </w:rPr>
      </w:pPr>
      <w:bookmarkStart w:id="0" w:name="n13"/>
      <w:bookmarkEnd w:id="0"/>
      <w:r w:rsidRPr="00096DD0">
        <w:rPr>
          <w:b/>
          <w:i/>
          <w:sz w:val="24"/>
          <w:szCs w:val="24"/>
          <w:u w:val="single"/>
          <w:lang w:eastAsia="uk-UA"/>
        </w:rPr>
        <w:t xml:space="preserve">ЦЕНТР НАДАННЯ АДМІНІСТРАТИВНИХ ПОСЛУГ </w:t>
      </w:r>
    </w:p>
    <w:p w:rsidR="00F03E60" w:rsidRPr="00B33E09" w:rsidRDefault="00823429" w:rsidP="00F03E60">
      <w:pPr>
        <w:jc w:val="center"/>
        <w:rPr>
          <w:lang w:eastAsia="uk-UA"/>
        </w:rPr>
      </w:pPr>
      <w:r w:rsidRPr="00096DD0">
        <w:rPr>
          <w:b/>
          <w:i/>
          <w:sz w:val="24"/>
          <w:szCs w:val="24"/>
          <w:u w:val="single"/>
          <w:lang w:eastAsia="uk-UA"/>
        </w:rPr>
        <w:t xml:space="preserve">ВИКОНАВЧОГО КОМІТЕТУ МАЛИНСЬКОЇ МІСЬКОЇ РАДИ </w:t>
      </w:r>
    </w:p>
    <w:p w:rsidR="00203633" w:rsidRPr="00B33E09" w:rsidRDefault="00203633" w:rsidP="00203633">
      <w:pPr>
        <w:jc w:val="center"/>
        <w:rPr>
          <w:sz w:val="20"/>
          <w:szCs w:val="20"/>
          <w:lang w:eastAsia="uk-UA"/>
        </w:rPr>
      </w:pPr>
      <w:r w:rsidRPr="00B33E09">
        <w:rPr>
          <w:sz w:val="20"/>
          <w:szCs w:val="20"/>
          <w:lang w:eastAsia="uk-UA"/>
        </w:rPr>
        <w:t>(найменування суб’єкта надання адміністративної послуги та/або центру надання адміністративних послуг)</w:t>
      </w:r>
    </w:p>
    <w:p w:rsidR="00F03E60" w:rsidRPr="00B33E09" w:rsidRDefault="00F03E60" w:rsidP="00F03E60">
      <w:pPr>
        <w:jc w:val="center"/>
        <w:rPr>
          <w:sz w:val="20"/>
          <w:szCs w:val="20"/>
          <w:lang w:eastAsia="uk-UA"/>
        </w:rPr>
      </w:pPr>
    </w:p>
    <w:tbl>
      <w:tblPr>
        <w:tblW w:w="5039" w:type="pct"/>
        <w:tblInd w:w="23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365"/>
        <w:gridCol w:w="3317"/>
        <w:gridCol w:w="7010"/>
      </w:tblGrid>
      <w:tr w:rsidR="00B33E09" w:rsidRPr="00B33E09" w:rsidTr="001902D4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3DFF" w:rsidRPr="00B33E09" w:rsidRDefault="00993DFF" w:rsidP="00993DFF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bookmarkStart w:id="1" w:name="n14"/>
            <w:bookmarkEnd w:id="1"/>
            <w:r w:rsidRPr="00B33E09">
              <w:rPr>
                <w:b/>
                <w:sz w:val="24"/>
                <w:szCs w:val="24"/>
                <w:lang w:eastAsia="uk-UA"/>
              </w:rPr>
              <w:t xml:space="preserve">Інформація про суб’єкта надання адміністративної послуги </w:t>
            </w:r>
          </w:p>
          <w:p w:rsidR="00F03E60" w:rsidRPr="00B33E09" w:rsidRDefault="00993DFF" w:rsidP="00993DFF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B33E09">
              <w:rPr>
                <w:b/>
                <w:sz w:val="24"/>
                <w:szCs w:val="24"/>
                <w:lang w:eastAsia="uk-UA"/>
              </w:rPr>
              <w:t>та/або центру надання адміністративних послуг</w:t>
            </w:r>
          </w:p>
        </w:tc>
      </w:tr>
      <w:tr w:rsidR="00823429" w:rsidRPr="00B33E09" w:rsidTr="00823429">
        <w:tc>
          <w:tcPr>
            <w:tcW w:w="17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23429" w:rsidRPr="00B33E09" w:rsidRDefault="00823429" w:rsidP="00823429">
            <w:pPr>
              <w:jc w:val="center"/>
              <w:rPr>
                <w:sz w:val="24"/>
                <w:szCs w:val="24"/>
                <w:lang w:eastAsia="uk-UA"/>
              </w:rPr>
            </w:pPr>
            <w:r w:rsidRPr="00B33E09">
              <w:rPr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23429" w:rsidRPr="00B33E09" w:rsidRDefault="00823429" w:rsidP="00823429">
            <w:pPr>
              <w:rPr>
                <w:sz w:val="24"/>
                <w:szCs w:val="24"/>
                <w:lang w:eastAsia="uk-UA"/>
              </w:rPr>
            </w:pPr>
            <w:r w:rsidRPr="00B33E09">
              <w:rPr>
                <w:sz w:val="24"/>
                <w:szCs w:val="24"/>
                <w:lang w:eastAsia="uk-UA"/>
              </w:rPr>
              <w:t xml:space="preserve">Місцезнаходження </w:t>
            </w:r>
          </w:p>
        </w:tc>
        <w:tc>
          <w:tcPr>
            <w:tcW w:w="327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23429" w:rsidRDefault="00823429" w:rsidP="00823429">
            <w:pPr>
              <w:ind w:firstLine="151"/>
              <w:jc w:val="center"/>
              <w:rPr>
                <w:i/>
                <w:sz w:val="24"/>
                <w:szCs w:val="24"/>
                <w:lang w:eastAsia="uk-UA"/>
              </w:rPr>
            </w:pPr>
            <w:r>
              <w:rPr>
                <w:i/>
                <w:sz w:val="24"/>
                <w:szCs w:val="24"/>
                <w:lang w:eastAsia="uk-UA"/>
              </w:rPr>
              <w:t xml:space="preserve">11601, Житомирська область, Коростенський район, </w:t>
            </w:r>
          </w:p>
          <w:p w:rsidR="00823429" w:rsidRPr="00B33E09" w:rsidRDefault="00823429" w:rsidP="00823429">
            <w:pPr>
              <w:ind w:firstLine="151"/>
              <w:jc w:val="center"/>
              <w:rPr>
                <w:i/>
                <w:sz w:val="24"/>
                <w:szCs w:val="24"/>
                <w:lang w:eastAsia="uk-UA"/>
              </w:rPr>
            </w:pPr>
            <w:r>
              <w:rPr>
                <w:i/>
                <w:sz w:val="24"/>
                <w:szCs w:val="24"/>
                <w:lang w:eastAsia="uk-UA"/>
              </w:rPr>
              <w:t>місто Малин, площа Соборна, будинок 6А</w:t>
            </w:r>
          </w:p>
        </w:tc>
      </w:tr>
      <w:tr w:rsidR="00823429" w:rsidRPr="00B33E09" w:rsidTr="00823429">
        <w:tc>
          <w:tcPr>
            <w:tcW w:w="17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23429" w:rsidRPr="00B33E09" w:rsidRDefault="00823429" w:rsidP="00823429">
            <w:pPr>
              <w:jc w:val="center"/>
              <w:rPr>
                <w:sz w:val="24"/>
                <w:szCs w:val="24"/>
                <w:lang w:eastAsia="uk-UA"/>
              </w:rPr>
            </w:pPr>
            <w:r w:rsidRPr="00B33E09"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5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23429" w:rsidRPr="00B33E09" w:rsidRDefault="00823429" w:rsidP="00823429">
            <w:pPr>
              <w:rPr>
                <w:sz w:val="24"/>
                <w:szCs w:val="24"/>
                <w:lang w:eastAsia="uk-UA"/>
              </w:rPr>
            </w:pPr>
            <w:r w:rsidRPr="00B33E09">
              <w:rPr>
                <w:sz w:val="24"/>
                <w:szCs w:val="24"/>
                <w:lang w:eastAsia="uk-UA"/>
              </w:rPr>
              <w:t xml:space="preserve">Інформація щодо режиму роботи </w:t>
            </w:r>
          </w:p>
        </w:tc>
        <w:tc>
          <w:tcPr>
            <w:tcW w:w="327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tbl>
            <w:tblPr>
              <w:tblStyle w:val="a6"/>
              <w:tblW w:w="0" w:type="auto"/>
              <w:tblInd w:w="0" w:type="dxa"/>
              <w:tblLook w:val="04A0" w:firstRow="1" w:lastRow="0" w:firstColumn="1" w:lastColumn="0" w:noHBand="0" w:noVBand="1"/>
            </w:tblPr>
            <w:tblGrid>
              <w:gridCol w:w="5079"/>
              <w:gridCol w:w="1701"/>
            </w:tblGrid>
            <w:tr w:rsidR="00823429" w:rsidRPr="0027078A" w:rsidTr="00A27A4B">
              <w:trPr>
                <w:trHeight w:val="243"/>
              </w:trPr>
              <w:tc>
                <w:tcPr>
                  <w:tcW w:w="6780" w:type="dxa"/>
                  <w:gridSpan w:val="2"/>
                </w:tcPr>
                <w:p w:rsidR="00823429" w:rsidRPr="003D252E" w:rsidRDefault="00823429" w:rsidP="00823429">
                  <w:pPr>
                    <w:jc w:val="center"/>
                    <w:rPr>
                      <w:b/>
                      <w:i/>
                      <w:sz w:val="20"/>
                    </w:rPr>
                  </w:pPr>
                  <w:r w:rsidRPr="003D252E">
                    <w:rPr>
                      <w:b/>
                      <w:i/>
                      <w:sz w:val="20"/>
                    </w:rPr>
                    <w:t>ГРАФІК РОБОТИ</w:t>
                  </w:r>
                </w:p>
              </w:tc>
            </w:tr>
            <w:tr w:rsidR="00823429" w:rsidRPr="0027078A" w:rsidTr="00A27A4B">
              <w:trPr>
                <w:trHeight w:val="229"/>
              </w:trPr>
              <w:tc>
                <w:tcPr>
                  <w:tcW w:w="5079" w:type="dxa"/>
                </w:tcPr>
                <w:p w:rsidR="00823429" w:rsidRPr="003D252E" w:rsidRDefault="00823429" w:rsidP="00823429">
                  <w:pPr>
                    <w:jc w:val="left"/>
                    <w:rPr>
                      <w:i/>
                      <w:sz w:val="20"/>
                      <w:lang w:val="uk-UA"/>
                    </w:rPr>
                  </w:pPr>
                  <w:r w:rsidRPr="003D252E">
                    <w:rPr>
                      <w:i/>
                      <w:sz w:val="20"/>
                      <w:lang w:val="uk-UA"/>
                    </w:rPr>
                    <w:t>Понеділок</w:t>
                  </w:r>
                </w:p>
              </w:tc>
              <w:tc>
                <w:tcPr>
                  <w:tcW w:w="1701" w:type="dxa"/>
                </w:tcPr>
                <w:p w:rsidR="00823429" w:rsidRPr="003D252E" w:rsidRDefault="00823429" w:rsidP="00823429">
                  <w:pPr>
                    <w:rPr>
                      <w:i/>
                      <w:sz w:val="20"/>
                    </w:rPr>
                  </w:pPr>
                  <w:r w:rsidRPr="003D252E">
                    <w:rPr>
                      <w:i/>
                      <w:sz w:val="20"/>
                    </w:rPr>
                    <w:t xml:space="preserve">8:00 – 17:15 </w:t>
                  </w:r>
                </w:p>
              </w:tc>
            </w:tr>
            <w:tr w:rsidR="00823429" w:rsidRPr="0027078A" w:rsidTr="00A27A4B">
              <w:trPr>
                <w:trHeight w:val="243"/>
              </w:trPr>
              <w:tc>
                <w:tcPr>
                  <w:tcW w:w="5079" w:type="dxa"/>
                </w:tcPr>
                <w:p w:rsidR="00823429" w:rsidRPr="003D252E" w:rsidRDefault="00823429" w:rsidP="00823429">
                  <w:pPr>
                    <w:jc w:val="left"/>
                    <w:rPr>
                      <w:i/>
                      <w:sz w:val="20"/>
                      <w:lang w:val="uk-UA"/>
                    </w:rPr>
                  </w:pPr>
                  <w:r w:rsidRPr="003D252E">
                    <w:rPr>
                      <w:i/>
                      <w:sz w:val="20"/>
                      <w:lang w:val="uk-UA"/>
                    </w:rPr>
                    <w:t>Вівторок</w:t>
                  </w:r>
                </w:p>
              </w:tc>
              <w:tc>
                <w:tcPr>
                  <w:tcW w:w="1701" w:type="dxa"/>
                </w:tcPr>
                <w:p w:rsidR="00823429" w:rsidRPr="003D252E" w:rsidRDefault="00823429" w:rsidP="00823429">
                  <w:pPr>
                    <w:rPr>
                      <w:i/>
                      <w:sz w:val="20"/>
                    </w:rPr>
                  </w:pPr>
                  <w:r w:rsidRPr="003D252E">
                    <w:rPr>
                      <w:i/>
                      <w:sz w:val="20"/>
                    </w:rPr>
                    <w:t xml:space="preserve">8:00 – 17:15 </w:t>
                  </w:r>
                </w:p>
              </w:tc>
            </w:tr>
            <w:tr w:rsidR="00823429" w:rsidRPr="0027078A" w:rsidTr="00A27A4B">
              <w:trPr>
                <w:trHeight w:val="229"/>
              </w:trPr>
              <w:tc>
                <w:tcPr>
                  <w:tcW w:w="5079" w:type="dxa"/>
                </w:tcPr>
                <w:p w:rsidR="00823429" w:rsidRPr="003D252E" w:rsidRDefault="00823429" w:rsidP="00823429">
                  <w:pPr>
                    <w:jc w:val="left"/>
                    <w:rPr>
                      <w:i/>
                      <w:sz w:val="20"/>
                      <w:lang w:val="uk-UA"/>
                    </w:rPr>
                  </w:pPr>
                  <w:r w:rsidRPr="003D252E">
                    <w:rPr>
                      <w:i/>
                      <w:sz w:val="20"/>
                      <w:lang w:val="uk-UA"/>
                    </w:rPr>
                    <w:t>Середа</w:t>
                  </w:r>
                </w:p>
              </w:tc>
              <w:tc>
                <w:tcPr>
                  <w:tcW w:w="1701" w:type="dxa"/>
                </w:tcPr>
                <w:p w:rsidR="00823429" w:rsidRPr="003D252E" w:rsidRDefault="00823429" w:rsidP="00823429">
                  <w:pPr>
                    <w:rPr>
                      <w:i/>
                      <w:sz w:val="20"/>
                    </w:rPr>
                  </w:pPr>
                  <w:r w:rsidRPr="003D252E">
                    <w:rPr>
                      <w:i/>
                      <w:sz w:val="20"/>
                    </w:rPr>
                    <w:t xml:space="preserve">8:00 – 17:15 </w:t>
                  </w:r>
                </w:p>
              </w:tc>
            </w:tr>
            <w:tr w:rsidR="00823429" w:rsidRPr="0027078A" w:rsidTr="00A27A4B">
              <w:trPr>
                <w:trHeight w:val="243"/>
              </w:trPr>
              <w:tc>
                <w:tcPr>
                  <w:tcW w:w="5079" w:type="dxa"/>
                </w:tcPr>
                <w:p w:rsidR="00823429" w:rsidRPr="003D252E" w:rsidRDefault="00823429" w:rsidP="00823429">
                  <w:pPr>
                    <w:jc w:val="left"/>
                    <w:rPr>
                      <w:i/>
                      <w:sz w:val="20"/>
                      <w:lang w:val="uk-UA"/>
                    </w:rPr>
                  </w:pPr>
                  <w:r w:rsidRPr="003D252E">
                    <w:rPr>
                      <w:i/>
                      <w:sz w:val="20"/>
                      <w:lang w:val="uk-UA"/>
                    </w:rPr>
                    <w:t>Четвер</w:t>
                  </w:r>
                </w:p>
              </w:tc>
              <w:tc>
                <w:tcPr>
                  <w:tcW w:w="1701" w:type="dxa"/>
                </w:tcPr>
                <w:p w:rsidR="00823429" w:rsidRPr="003D252E" w:rsidRDefault="00823429" w:rsidP="00823429">
                  <w:pPr>
                    <w:rPr>
                      <w:i/>
                      <w:sz w:val="20"/>
                    </w:rPr>
                  </w:pPr>
                  <w:r w:rsidRPr="003D252E">
                    <w:rPr>
                      <w:i/>
                      <w:sz w:val="20"/>
                    </w:rPr>
                    <w:t xml:space="preserve">8:00 – 20:00 </w:t>
                  </w:r>
                </w:p>
              </w:tc>
            </w:tr>
            <w:tr w:rsidR="00823429" w:rsidRPr="0027078A" w:rsidTr="00A27A4B">
              <w:trPr>
                <w:trHeight w:val="229"/>
              </w:trPr>
              <w:tc>
                <w:tcPr>
                  <w:tcW w:w="5079" w:type="dxa"/>
                </w:tcPr>
                <w:p w:rsidR="00823429" w:rsidRPr="003D252E" w:rsidRDefault="00823429" w:rsidP="00823429">
                  <w:pPr>
                    <w:jc w:val="left"/>
                    <w:rPr>
                      <w:i/>
                      <w:sz w:val="20"/>
                      <w:lang w:val="uk-UA"/>
                    </w:rPr>
                  </w:pPr>
                  <w:r w:rsidRPr="003D252E">
                    <w:rPr>
                      <w:i/>
                      <w:sz w:val="20"/>
                      <w:lang w:val="uk-UA"/>
                    </w:rPr>
                    <w:t>П’ятниця</w:t>
                  </w:r>
                </w:p>
              </w:tc>
              <w:tc>
                <w:tcPr>
                  <w:tcW w:w="1701" w:type="dxa"/>
                </w:tcPr>
                <w:p w:rsidR="00823429" w:rsidRPr="003D252E" w:rsidRDefault="00823429" w:rsidP="00823429">
                  <w:pPr>
                    <w:rPr>
                      <w:i/>
                      <w:sz w:val="20"/>
                    </w:rPr>
                  </w:pPr>
                  <w:r w:rsidRPr="003D252E">
                    <w:rPr>
                      <w:i/>
                      <w:sz w:val="20"/>
                    </w:rPr>
                    <w:t>8:00 – 16:00</w:t>
                  </w:r>
                </w:p>
              </w:tc>
            </w:tr>
            <w:tr w:rsidR="00823429" w:rsidRPr="0027078A" w:rsidTr="00A27A4B">
              <w:trPr>
                <w:trHeight w:val="251"/>
              </w:trPr>
              <w:tc>
                <w:tcPr>
                  <w:tcW w:w="5079" w:type="dxa"/>
                </w:tcPr>
                <w:p w:rsidR="00823429" w:rsidRPr="003D252E" w:rsidRDefault="00823429" w:rsidP="00823429">
                  <w:pPr>
                    <w:jc w:val="left"/>
                    <w:rPr>
                      <w:i/>
                      <w:sz w:val="20"/>
                      <w:lang w:val="uk-UA"/>
                    </w:rPr>
                  </w:pPr>
                  <w:r w:rsidRPr="003D252E">
                    <w:rPr>
                      <w:i/>
                      <w:sz w:val="20"/>
                      <w:lang w:val="uk-UA"/>
                    </w:rPr>
                    <w:t>Субота  (2-а та 4-а субота місяця)</w:t>
                  </w:r>
                </w:p>
              </w:tc>
              <w:tc>
                <w:tcPr>
                  <w:tcW w:w="1701" w:type="dxa"/>
                </w:tcPr>
                <w:p w:rsidR="00823429" w:rsidRPr="003D252E" w:rsidRDefault="00823429" w:rsidP="00823429">
                  <w:pPr>
                    <w:rPr>
                      <w:i/>
                      <w:sz w:val="20"/>
                    </w:rPr>
                  </w:pPr>
                  <w:r w:rsidRPr="003D252E">
                    <w:rPr>
                      <w:i/>
                      <w:sz w:val="20"/>
                    </w:rPr>
                    <w:t>8:00 – 12:00</w:t>
                  </w:r>
                </w:p>
              </w:tc>
            </w:tr>
            <w:tr w:rsidR="00823429" w:rsidRPr="0027078A" w:rsidTr="00A27A4B">
              <w:trPr>
                <w:trHeight w:val="229"/>
              </w:trPr>
              <w:tc>
                <w:tcPr>
                  <w:tcW w:w="6780" w:type="dxa"/>
                  <w:gridSpan w:val="2"/>
                </w:tcPr>
                <w:p w:rsidR="00823429" w:rsidRPr="003D252E" w:rsidRDefault="00823429" w:rsidP="00823429">
                  <w:pPr>
                    <w:jc w:val="center"/>
                    <w:rPr>
                      <w:b/>
                      <w:i/>
                      <w:sz w:val="20"/>
                      <w:lang w:val="uk-UA"/>
                    </w:rPr>
                  </w:pPr>
                  <w:r w:rsidRPr="003D252E">
                    <w:rPr>
                      <w:b/>
                      <w:i/>
                      <w:sz w:val="20"/>
                      <w:lang w:val="uk-UA"/>
                    </w:rPr>
                    <w:t>ГРАФІК ПРИЙОМУ ГРОМАДЯН</w:t>
                  </w:r>
                </w:p>
              </w:tc>
            </w:tr>
            <w:tr w:rsidR="00823429" w:rsidRPr="0027078A" w:rsidTr="00A27A4B">
              <w:trPr>
                <w:trHeight w:val="243"/>
              </w:trPr>
              <w:tc>
                <w:tcPr>
                  <w:tcW w:w="5079" w:type="dxa"/>
                </w:tcPr>
                <w:p w:rsidR="00823429" w:rsidRPr="003D252E" w:rsidRDefault="00823429" w:rsidP="00823429">
                  <w:pPr>
                    <w:jc w:val="left"/>
                    <w:rPr>
                      <w:i/>
                      <w:sz w:val="20"/>
                      <w:lang w:val="uk-UA"/>
                    </w:rPr>
                  </w:pPr>
                  <w:r w:rsidRPr="003D252E">
                    <w:rPr>
                      <w:i/>
                      <w:sz w:val="20"/>
                      <w:lang w:val="uk-UA"/>
                    </w:rPr>
                    <w:t>Понеділок</w:t>
                  </w:r>
                </w:p>
              </w:tc>
              <w:tc>
                <w:tcPr>
                  <w:tcW w:w="1701" w:type="dxa"/>
                </w:tcPr>
                <w:p w:rsidR="00823429" w:rsidRPr="003D252E" w:rsidRDefault="00823429" w:rsidP="00823429">
                  <w:pPr>
                    <w:rPr>
                      <w:i/>
                      <w:sz w:val="20"/>
                    </w:rPr>
                  </w:pPr>
                  <w:r w:rsidRPr="003D252E">
                    <w:rPr>
                      <w:i/>
                      <w:sz w:val="20"/>
                    </w:rPr>
                    <w:t>9:00 – 17:00</w:t>
                  </w:r>
                </w:p>
              </w:tc>
            </w:tr>
            <w:tr w:rsidR="00823429" w:rsidRPr="0027078A" w:rsidTr="00A27A4B">
              <w:trPr>
                <w:trHeight w:val="229"/>
              </w:trPr>
              <w:tc>
                <w:tcPr>
                  <w:tcW w:w="5079" w:type="dxa"/>
                </w:tcPr>
                <w:p w:rsidR="00823429" w:rsidRPr="003D252E" w:rsidRDefault="00823429" w:rsidP="00823429">
                  <w:pPr>
                    <w:jc w:val="left"/>
                    <w:rPr>
                      <w:i/>
                      <w:sz w:val="20"/>
                      <w:lang w:val="uk-UA"/>
                    </w:rPr>
                  </w:pPr>
                  <w:r w:rsidRPr="003D252E">
                    <w:rPr>
                      <w:i/>
                      <w:sz w:val="20"/>
                      <w:lang w:val="uk-UA"/>
                    </w:rPr>
                    <w:t>Вівторок</w:t>
                  </w:r>
                </w:p>
              </w:tc>
              <w:tc>
                <w:tcPr>
                  <w:tcW w:w="1701" w:type="dxa"/>
                </w:tcPr>
                <w:p w:rsidR="00823429" w:rsidRPr="003D252E" w:rsidRDefault="00823429" w:rsidP="00823429">
                  <w:pPr>
                    <w:rPr>
                      <w:i/>
                      <w:sz w:val="20"/>
                    </w:rPr>
                  </w:pPr>
                  <w:r w:rsidRPr="003D252E">
                    <w:rPr>
                      <w:i/>
                      <w:sz w:val="20"/>
                    </w:rPr>
                    <w:t>9:00 – 17:00</w:t>
                  </w:r>
                </w:p>
              </w:tc>
            </w:tr>
            <w:tr w:rsidR="00823429" w:rsidRPr="0027078A" w:rsidTr="00A27A4B">
              <w:trPr>
                <w:trHeight w:val="243"/>
              </w:trPr>
              <w:tc>
                <w:tcPr>
                  <w:tcW w:w="5079" w:type="dxa"/>
                </w:tcPr>
                <w:p w:rsidR="00823429" w:rsidRPr="003D252E" w:rsidRDefault="00823429" w:rsidP="00823429">
                  <w:pPr>
                    <w:jc w:val="left"/>
                    <w:rPr>
                      <w:i/>
                      <w:sz w:val="20"/>
                      <w:lang w:val="uk-UA"/>
                    </w:rPr>
                  </w:pPr>
                  <w:r w:rsidRPr="003D252E">
                    <w:rPr>
                      <w:i/>
                      <w:sz w:val="20"/>
                      <w:lang w:val="uk-UA"/>
                    </w:rPr>
                    <w:t>Середа</w:t>
                  </w:r>
                </w:p>
              </w:tc>
              <w:tc>
                <w:tcPr>
                  <w:tcW w:w="1701" w:type="dxa"/>
                </w:tcPr>
                <w:p w:rsidR="00823429" w:rsidRPr="003D252E" w:rsidRDefault="00823429" w:rsidP="00823429">
                  <w:pPr>
                    <w:rPr>
                      <w:i/>
                      <w:sz w:val="20"/>
                    </w:rPr>
                  </w:pPr>
                  <w:r w:rsidRPr="003D252E">
                    <w:rPr>
                      <w:i/>
                      <w:sz w:val="20"/>
                    </w:rPr>
                    <w:t>9:00 – 17:00</w:t>
                  </w:r>
                </w:p>
              </w:tc>
            </w:tr>
            <w:tr w:rsidR="00823429" w:rsidRPr="0027078A" w:rsidTr="00A27A4B">
              <w:trPr>
                <w:trHeight w:val="473"/>
              </w:trPr>
              <w:tc>
                <w:tcPr>
                  <w:tcW w:w="5079" w:type="dxa"/>
                </w:tcPr>
                <w:p w:rsidR="00823429" w:rsidRPr="003D252E" w:rsidRDefault="00823429" w:rsidP="00823429">
                  <w:pPr>
                    <w:jc w:val="left"/>
                    <w:rPr>
                      <w:i/>
                      <w:sz w:val="20"/>
                      <w:lang w:val="uk-UA"/>
                    </w:rPr>
                  </w:pPr>
                  <w:r w:rsidRPr="003D252E">
                    <w:rPr>
                      <w:i/>
                      <w:sz w:val="20"/>
                      <w:lang w:val="uk-UA"/>
                    </w:rPr>
                    <w:t xml:space="preserve">Четвер (за попереднім записом </w:t>
                  </w:r>
                </w:p>
                <w:p w:rsidR="00823429" w:rsidRPr="003D252E" w:rsidRDefault="00823429" w:rsidP="00823429">
                  <w:pPr>
                    <w:jc w:val="left"/>
                    <w:rPr>
                      <w:i/>
                      <w:sz w:val="20"/>
                      <w:lang w:val="uk-UA"/>
                    </w:rPr>
                  </w:pPr>
                  <w:r w:rsidRPr="003D252E">
                    <w:rPr>
                      <w:i/>
                      <w:sz w:val="20"/>
                      <w:lang w:val="uk-UA"/>
                    </w:rPr>
                    <w:t xml:space="preserve">                Заявника до 20:00)</w:t>
                  </w:r>
                </w:p>
              </w:tc>
              <w:tc>
                <w:tcPr>
                  <w:tcW w:w="1701" w:type="dxa"/>
                </w:tcPr>
                <w:p w:rsidR="00823429" w:rsidRPr="003D252E" w:rsidRDefault="00823429" w:rsidP="00823429">
                  <w:pPr>
                    <w:rPr>
                      <w:i/>
                      <w:sz w:val="20"/>
                    </w:rPr>
                  </w:pPr>
                  <w:r w:rsidRPr="003D252E">
                    <w:rPr>
                      <w:i/>
                      <w:sz w:val="20"/>
                    </w:rPr>
                    <w:t>9:00 – 17:00</w:t>
                  </w:r>
                </w:p>
              </w:tc>
            </w:tr>
            <w:tr w:rsidR="00823429" w:rsidRPr="0027078A" w:rsidTr="00A27A4B">
              <w:trPr>
                <w:trHeight w:val="243"/>
              </w:trPr>
              <w:tc>
                <w:tcPr>
                  <w:tcW w:w="5079" w:type="dxa"/>
                </w:tcPr>
                <w:p w:rsidR="00823429" w:rsidRPr="003D252E" w:rsidRDefault="00823429" w:rsidP="00823429">
                  <w:pPr>
                    <w:jc w:val="left"/>
                    <w:rPr>
                      <w:i/>
                      <w:sz w:val="20"/>
                      <w:lang w:val="uk-UA"/>
                    </w:rPr>
                  </w:pPr>
                  <w:r w:rsidRPr="003D252E">
                    <w:rPr>
                      <w:i/>
                      <w:sz w:val="20"/>
                      <w:lang w:val="uk-UA"/>
                    </w:rPr>
                    <w:t>П’ятниця</w:t>
                  </w:r>
                </w:p>
              </w:tc>
              <w:tc>
                <w:tcPr>
                  <w:tcW w:w="1701" w:type="dxa"/>
                </w:tcPr>
                <w:p w:rsidR="00823429" w:rsidRPr="003D252E" w:rsidRDefault="00823429" w:rsidP="00823429">
                  <w:pPr>
                    <w:rPr>
                      <w:i/>
                      <w:sz w:val="20"/>
                    </w:rPr>
                  </w:pPr>
                  <w:r w:rsidRPr="003D252E">
                    <w:rPr>
                      <w:i/>
                      <w:sz w:val="20"/>
                    </w:rPr>
                    <w:t>9:00 – 16:00</w:t>
                  </w:r>
                </w:p>
              </w:tc>
            </w:tr>
            <w:tr w:rsidR="00823429" w:rsidRPr="0027078A" w:rsidTr="00A27A4B">
              <w:trPr>
                <w:trHeight w:val="310"/>
              </w:trPr>
              <w:tc>
                <w:tcPr>
                  <w:tcW w:w="5079" w:type="dxa"/>
                </w:tcPr>
                <w:p w:rsidR="00823429" w:rsidRPr="003D252E" w:rsidRDefault="00823429" w:rsidP="00823429">
                  <w:pPr>
                    <w:jc w:val="left"/>
                    <w:rPr>
                      <w:i/>
                      <w:sz w:val="20"/>
                      <w:lang w:val="uk-UA"/>
                    </w:rPr>
                  </w:pPr>
                  <w:r w:rsidRPr="003D252E">
                    <w:rPr>
                      <w:i/>
                      <w:sz w:val="20"/>
                      <w:lang w:val="uk-UA"/>
                    </w:rPr>
                    <w:t>Субота  (2-а та 4-а субота місяця)</w:t>
                  </w:r>
                </w:p>
              </w:tc>
              <w:tc>
                <w:tcPr>
                  <w:tcW w:w="1701" w:type="dxa"/>
                </w:tcPr>
                <w:p w:rsidR="00823429" w:rsidRPr="003D252E" w:rsidRDefault="00823429" w:rsidP="00823429">
                  <w:pPr>
                    <w:rPr>
                      <w:i/>
                      <w:sz w:val="20"/>
                    </w:rPr>
                  </w:pPr>
                  <w:r w:rsidRPr="003D252E">
                    <w:rPr>
                      <w:i/>
                      <w:sz w:val="20"/>
                    </w:rPr>
                    <w:t>8:30 – 12:00</w:t>
                  </w:r>
                </w:p>
              </w:tc>
            </w:tr>
          </w:tbl>
          <w:p w:rsidR="00823429" w:rsidRPr="00B33E09" w:rsidRDefault="00823429" w:rsidP="00823429">
            <w:pPr>
              <w:ind w:firstLine="151"/>
              <w:rPr>
                <w:i/>
                <w:sz w:val="24"/>
                <w:szCs w:val="24"/>
                <w:lang w:eastAsia="uk-UA"/>
              </w:rPr>
            </w:pPr>
          </w:p>
        </w:tc>
      </w:tr>
      <w:tr w:rsidR="00823429" w:rsidRPr="00B33E09" w:rsidTr="00823429">
        <w:tc>
          <w:tcPr>
            <w:tcW w:w="17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23429" w:rsidRPr="00B33E09" w:rsidRDefault="00823429" w:rsidP="00823429">
            <w:pPr>
              <w:jc w:val="center"/>
              <w:rPr>
                <w:sz w:val="24"/>
                <w:szCs w:val="24"/>
                <w:lang w:eastAsia="uk-UA"/>
              </w:rPr>
            </w:pPr>
            <w:r w:rsidRPr="00B33E09">
              <w:rPr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5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23429" w:rsidRPr="00B33E09" w:rsidRDefault="00823429" w:rsidP="00823429">
            <w:pPr>
              <w:rPr>
                <w:sz w:val="24"/>
                <w:szCs w:val="24"/>
                <w:lang w:eastAsia="uk-UA"/>
              </w:rPr>
            </w:pPr>
            <w:r w:rsidRPr="00B33E09">
              <w:rPr>
                <w:sz w:val="24"/>
                <w:szCs w:val="24"/>
                <w:lang w:eastAsia="uk-UA"/>
              </w:rPr>
              <w:t xml:space="preserve">Телефон/факс (довідки), адреса електронної пошти та веб-сайт </w:t>
            </w:r>
          </w:p>
        </w:tc>
        <w:tc>
          <w:tcPr>
            <w:tcW w:w="327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23429" w:rsidRDefault="00823429" w:rsidP="00823429">
            <w:pPr>
              <w:ind w:firstLine="151"/>
              <w:rPr>
                <w:i/>
                <w:sz w:val="24"/>
                <w:szCs w:val="24"/>
                <w:lang w:eastAsia="uk-UA"/>
              </w:rPr>
            </w:pPr>
            <w:r>
              <w:rPr>
                <w:i/>
                <w:sz w:val="24"/>
                <w:szCs w:val="24"/>
                <w:lang w:eastAsia="uk-UA"/>
              </w:rPr>
              <w:t>тел. (04133)51155,  (04133)97982</w:t>
            </w:r>
          </w:p>
          <w:p w:rsidR="00823429" w:rsidRPr="00992B37" w:rsidRDefault="00823429" w:rsidP="00823429">
            <w:pPr>
              <w:rPr>
                <w:i/>
                <w:sz w:val="24"/>
                <w:szCs w:val="24"/>
                <w:lang w:val="ru-RU" w:eastAsia="uk-UA"/>
              </w:rPr>
            </w:pPr>
            <w:r>
              <w:rPr>
                <w:i/>
                <w:sz w:val="24"/>
                <w:szCs w:val="24"/>
                <w:lang w:eastAsia="uk-UA"/>
              </w:rPr>
              <w:t xml:space="preserve">  </w:t>
            </w:r>
            <w:hyperlink r:id="rId7" w:history="1">
              <w:r w:rsidRPr="00F131E6">
                <w:rPr>
                  <w:rStyle w:val="ab"/>
                  <w:i/>
                  <w:sz w:val="24"/>
                  <w:szCs w:val="24"/>
                  <w:lang w:eastAsia="uk-UA"/>
                </w:rPr>
                <w:t>malin_tsnap@ukr.net</w:t>
              </w:r>
            </w:hyperlink>
            <w:r>
              <w:rPr>
                <w:i/>
                <w:sz w:val="24"/>
                <w:szCs w:val="24"/>
                <w:lang w:eastAsia="uk-UA"/>
              </w:rPr>
              <w:t xml:space="preserve"> </w:t>
            </w:r>
          </w:p>
          <w:p w:rsidR="00823429" w:rsidRPr="00B33E09" w:rsidRDefault="00823429" w:rsidP="00823429">
            <w:pPr>
              <w:ind w:firstLine="151"/>
              <w:rPr>
                <w:i/>
                <w:sz w:val="24"/>
                <w:szCs w:val="24"/>
                <w:lang w:eastAsia="uk-UA"/>
              </w:rPr>
            </w:pPr>
          </w:p>
        </w:tc>
      </w:tr>
      <w:tr w:rsidR="00B33E09" w:rsidRPr="00B33E09" w:rsidTr="001902D4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B33E09" w:rsidRDefault="00F03E60" w:rsidP="00D73D1F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B33E09">
              <w:rPr>
                <w:b/>
                <w:sz w:val="24"/>
                <w:szCs w:val="24"/>
                <w:lang w:eastAsia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B33E09" w:rsidRPr="00B33E09" w:rsidTr="00823429">
        <w:tc>
          <w:tcPr>
            <w:tcW w:w="17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B33E09" w:rsidRDefault="00685BC8" w:rsidP="00685BC8">
            <w:pPr>
              <w:jc w:val="center"/>
              <w:rPr>
                <w:sz w:val="24"/>
                <w:szCs w:val="24"/>
                <w:lang w:eastAsia="uk-UA"/>
              </w:rPr>
            </w:pPr>
            <w:r w:rsidRPr="00B33E09">
              <w:rPr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5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B33E09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B33E09">
              <w:rPr>
                <w:sz w:val="24"/>
                <w:szCs w:val="24"/>
                <w:lang w:eastAsia="uk-UA"/>
              </w:rPr>
              <w:t>Закони України</w:t>
            </w:r>
          </w:p>
        </w:tc>
        <w:tc>
          <w:tcPr>
            <w:tcW w:w="327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B33E09" w:rsidRDefault="00F03E60" w:rsidP="00685BC8">
            <w:pPr>
              <w:pStyle w:val="a3"/>
              <w:tabs>
                <w:tab w:val="left" w:pos="217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B33E09">
              <w:rPr>
                <w:sz w:val="24"/>
                <w:szCs w:val="24"/>
                <w:lang w:eastAsia="uk-UA"/>
              </w:rPr>
              <w:t xml:space="preserve">Закон України «Про державну реєстрацію юридичних осіб, фізичних осіб – підприємців та громадських формувань» </w:t>
            </w:r>
          </w:p>
        </w:tc>
      </w:tr>
      <w:tr w:rsidR="00B33E09" w:rsidRPr="00B33E09" w:rsidTr="00823429">
        <w:tc>
          <w:tcPr>
            <w:tcW w:w="17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B33E09" w:rsidRDefault="00685BC8" w:rsidP="00685BC8">
            <w:pPr>
              <w:jc w:val="center"/>
              <w:rPr>
                <w:sz w:val="24"/>
                <w:szCs w:val="24"/>
                <w:lang w:eastAsia="uk-UA"/>
              </w:rPr>
            </w:pPr>
            <w:r w:rsidRPr="00B33E09">
              <w:rPr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5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B33E09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B33E09">
              <w:rPr>
                <w:sz w:val="24"/>
                <w:szCs w:val="24"/>
                <w:lang w:eastAsia="uk-UA"/>
              </w:rPr>
              <w:t>Акти Кабінету Міністрів України</w:t>
            </w:r>
          </w:p>
        </w:tc>
        <w:tc>
          <w:tcPr>
            <w:tcW w:w="327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3E60" w:rsidRPr="00B33E09" w:rsidRDefault="00F03E60" w:rsidP="00D73D1F">
            <w:pPr>
              <w:ind w:firstLine="217"/>
              <w:rPr>
                <w:sz w:val="24"/>
                <w:szCs w:val="24"/>
                <w:lang w:eastAsia="uk-UA"/>
              </w:rPr>
            </w:pPr>
            <w:r w:rsidRPr="00B33E09">
              <w:rPr>
                <w:sz w:val="24"/>
                <w:szCs w:val="24"/>
                <w:lang w:eastAsia="uk-UA"/>
              </w:rPr>
              <w:t>–</w:t>
            </w:r>
          </w:p>
        </w:tc>
      </w:tr>
      <w:tr w:rsidR="00B33E09" w:rsidRPr="00B33E09" w:rsidTr="00823429">
        <w:tc>
          <w:tcPr>
            <w:tcW w:w="17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B33E09" w:rsidRDefault="00685BC8" w:rsidP="00685BC8">
            <w:pPr>
              <w:jc w:val="center"/>
              <w:rPr>
                <w:sz w:val="24"/>
                <w:szCs w:val="24"/>
                <w:lang w:eastAsia="uk-UA"/>
              </w:rPr>
            </w:pPr>
            <w:r w:rsidRPr="00B33E09">
              <w:rPr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5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B33E09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B33E09">
              <w:rPr>
                <w:sz w:val="24"/>
                <w:szCs w:val="24"/>
                <w:lang w:eastAsia="uk-UA"/>
              </w:rPr>
              <w:t>Акти центральних органів виконавчої влади</w:t>
            </w:r>
          </w:p>
        </w:tc>
        <w:tc>
          <w:tcPr>
            <w:tcW w:w="327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530E2" w:rsidRPr="00B33E09" w:rsidRDefault="009663C8" w:rsidP="00B530E2">
            <w:pPr>
              <w:pStyle w:val="a3"/>
              <w:tabs>
                <w:tab w:val="left" w:pos="0"/>
              </w:tabs>
              <w:ind w:left="0"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Н</w:t>
            </w:r>
            <w:r w:rsidR="00F03E60" w:rsidRPr="00B33E09">
              <w:rPr>
                <w:sz w:val="24"/>
                <w:szCs w:val="24"/>
                <w:lang w:eastAsia="uk-UA"/>
              </w:rPr>
              <w:t>аказ Міністерства юстиції України від 09.02.2016</w:t>
            </w:r>
            <w:r w:rsidR="00D02E96" w:rsidRPr="00B33E09">
              <w:rPr>
                <w:sz w:val="24"/>
                <w:szCs w:val="24"/>
                <w:lang w:eastAsia="uk-UA"/>
              </w:rPr>
              <w:t xml:space="preserve"> </w:t>
            </w:r>
            <w:r w:rsidR="00F03E60" w:rsidRPr="00B33E09">
              <w:rPr>
                <w:sz w:val="24"/>
                <w:szCs w:val="24"/>
                <w:lang w:eastAsia="uk-UA"/>
              </w:rPr>
              <w:t>№ 359/5</w:t>
            </w:r>
            <w:r w:rsidR="00E70640" w:rsidRPr="00B33E09">
              <w:rPr>
                <w:sz w:val="24"/>
                <w:szCs w:val="24"/>
                <w:lang w:eastAsia="uk-UA"/>
              </w:rPr>
              <w:t xml:space="preserve"> «</w:t>
            </w:r>
            <w:r w:rsidR="00F03E60" w:rsidRPr="00B33E09">
              <w:rPr>
                <w:sz w:val="24"/>
                <w:szCs w:val="24"/>
                <w:lang w:eastAsia="uk-UA"/>
              </w:rPr>
              <w:t>Про затвердження Порядку державної реєстрації юридичних осіб, фізичних осіб – підприємців та громадських формувань, що не мають статусу юридичної особи»</w:t>
            </w:r>
            <w:r w:rsidR="00B530E2" w:rsidRPr="00B33E09">
              <w:rPr>
                <w:sz w:val="24"/>
                <w:szCs w:val="24"/>
                <w:lang w:eastAsia="uk-UA"/>
              </w:rPr>
              <w:t>, зареєстрований у Міністерстві юстиції Ук</w:t>
            </w:r>
            <w:r w:rsidR="00685BC8" w:rsidRPr="00B33E09">
              <w:rPr>
                <w:sz w:val="24"/>
                <w:szCs w:val="24"/>
                <w:lang w:eastAsia="uk-UA"/>
              </w:rPr>
              <w:t>раїни 09.02.2016 за</w:t>
            </w:r>
            <w:r w:rsidR="00D02E96" w:rsidRPr="00B33E09">
              <w:rPr>
                <w:sz w:val="24"/>
                <w:szCs w:val="24"/>
                <w:lang w:eastAsia="uk-UA"/>
              </w:rPr>
              <w:t xml:space="preserve"> </w:t>
            </w:r>
            <w:r w:rsidR="00685BC8" w:rsidRPr="00B33E09">
              <w:rPr>
                <w:sz w:val="24"/>
                <w:szCs w:val="24"/>
                <w:lang w:eastAsia="uk-UA"/>
              </w:rPr>
              <w:t>№ 200/28330;</w:t>
            </w:r>
          </w:p>
          <w:p w:rsidR="00F03E60" w:rsidRPr="00B33E09" w:rsidRDefault="00685BC8" w:rsidP="00D02E96">
            <w:pPr>
              <w:pStyle w:val="a3"/>
              <w:tabs>
                <w:tab w:val="left" w:pos="0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B33E09">
              <w:rPr>
                <w:sz w:val="24"/>
                <w:szCs w:val="24"/>
                <w:lang w:eastAsia="uk-UA"/>
              </w:rPr>
              <w:t>н</w:t>
            </w:r>
            <w:r w:rsidR="00F03E60" w:rsidRPr="00B33E09">
              <w:rPr>
                <w:sz w:val="24"/>
                <w:szCs w:val="24"/>
                <w:lang w:eastAsia="uk-UA"/>
              </w:rPr>
              <w:t>аказ Міністерства юстиції України від 23.03.2016</w:t>
            </w:r>
            <w:r w:rsidR="00D02E96" w:rsidRPr="00B33E09">
              <w:rPr>
                <w:sz w:val="24"/>
                <w:szCs w:val="24"/>
                <w:lang w:eastAsia="uk-UA"/>
              </w:rPr>
              <w:t xml:space="preserve"> </w:t>
            </w:r>
            <w:r w:rsidR="00F03E60" w:rsidRPr="00B33E09">
              <w:rPr>
                <w:sz w:val="24"/>
                <w:szCs w:val="24"/>
                <w:lang w:eastAsia="uk-UA"/>
              </w:rPr>
              <w:t>№ 784/5 «Про затвердження Порядку функціонування</w:t>
            </w:r>
            <w:r w:rsidR="00203633" w:rsidRPr="00B33E09">
              <w:rPr>
                <w:sz w:val="24"/>
                <w:szCs w:val="24"/>
                <w:lang w:eastAsia="uk-UA"/>
              </w:rPr>
              <w:t xml:space="preserve"> </w:t>
            </w:r>
            <w:r w:rsidR="00F03E60" w:rsidRPr="00B33E09">
              <w:rPr>
                <w:sz w:val="24"/>
                <w:szCs w:val="24"/>
                <w:lang w:eastAsia="uk-UA"/>
              </w:rPr>
              <w:t>порталу електронних сервісів юридичних осіб, фізичних</w:t>
            </w:r>
            <w:r w:rsidR="00D02E96" w:rsidRPr="00B33E09">
              <w:rPr>
                <w:sz w:val="24"/>
                <w:szCs w:val="24"/>
                <w:lang w:eastAsia="uk-UA"/>
              </w:rPr>
              <w:t xml:space="preserve"> </w:t>
            </w:r>
            <w:r w:rsidR="00F03E60" w:rsidRPr="00B33E09">
              <w:rPr>
                <w:sz w:val="24"/>
                <w:szCs w:val="24"/>
                <w:lang w:eastAsia="uk-UA"/>
              </w:rPr>
              <w:t>осіб – підприємців та громадських формувань, що не мають статусу юридичної особи», зареєстрований у Міністерстві юстиції Ук</w:t>
            </w:r>
            <w:r w:rsidRPr="00B33E09">
              <w:rPr>
                <w:sz w:val="24"/>
                <w:szCs w:val="24"/>
                <w:lang w:eastAsia="uk-UA"/>
              </w:rPr>
              <w:t>раїни 23.03.2016 за № 427/28557</w:t>
            </w:r>
          </w:p>
        </w:tc>
      </w:tr>
      <w:tr w:rsidR="00B33E09" w:rsidRPr="00B33E09" w:rsidTr="00432008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B33E09" w:rsidRDefault="00F03E60" w:rsidP="00D73D1F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B33E09">
              <w:rPr>
                <w:b/>
                <w:sz w:val="24"/>
                <w:szCs w:val="24"/>
                <w:lang w:eastAsia="uk-UA"/>
              </w:rPr>
              <w:lastRenderedPageBreak/>
              <w:t>Умови отримання адміністративної послуги</w:t>
            </w:r>
          </w:p>
        </w:tc>
      </w:tr>
      <w:tr w:rsidR="00B33E09" w:rsidRPr="00B33E09" w:rsidTr="00823429">
        <w:tc>
          <w:tcPr>
            <w:tcW w:w="17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B33E09" w:rsidRDefault="00685BC8" w:rsidP="00685BC8">
            <w:pPr>
              <w:jc w:val="center"/>
              <w:rPr>
                <w:sz w:val="24"/>
                <w:szCs w:val="24"/>
                <w:lang w:eastAsia="uk-UA"/>
              </w:rPr>
            </w:pPr>
            <w:r w:rsidRPr="00B33E09">
              <w:rPr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5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B33E09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B33E09">
              <w:rPr>
                <w:sz w:val="24"/>
                <w:szCs w:val="24"/>
                <w:lang w:eastAsia="uk-UA"/>
              </w:rPr>
              <w:t>Підстава для отримання адміністративної послуги</w:t>
            </w:r>
          </w:p>
        </w:tc>
        <w:tc>
          <w:tcPr>
            <w:tcW w:w="327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B33E09" w:rsidRDefault="007856ED" w:rsidP="003A2AC0">
            <w:pPr>
              <w:ind w:firstLine="217"/>
              <w:rPr>
                <w:sz w:val="24"/>
                <w:szCs w:val="24"/>
                <w:lang w:eastAsia="uk-UA"/>
              </w:rPr>
            </w:pPr>
            <w:r w:rsidRPr="00B33E09">
              <w:rPr>
                <w:sz w:val="24"/>
                <w:szCs w:val="24"/>
              </w:rPr>
              <w:t xml:space="preserve">Звернення уповноваженого представника юридичної особи </w:t>
            </w:r>
            <w:r w:rsidR="007F3CCB">
              <w:rPr>
                <w:sz w:val="24"/>
                <w:szCs w:val="24"/>
              </w:rPr>
              <w:t xml:space="preserve">   </w:t>
            </w:r>
            <w:r w:rsidR="00685BC8" w:rsidRPr="00B33E09">
              <w:rPr>
                <w:sz w:val="24"/>
                <w:szCs w:val="24"/>
                <w:lang w:eastAsia="uk-UA"/>
              </w:rPr>
              <w:t>(далі – заявник)</w:t>
            </w:r>
          </w:p>
        </w:tc>
      </w:tr>
      <w:tr w:rsidR="00B33E09" w:rsidRPr="00B33E09" w:rsidTr="00823429">
        <w:tc>
          <w:tcPr>
            <w:tcW w:w="17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B33E09" w:rsidRDefault="00685BC8" w:rsidP="00685BC8">
            <w:pPr>
              <w:jc w:val="center"/>
              <w:rPr>
                <w:sz w:val="24"/>
                <w:szCs w:val="24"/>
                <w:lang w:eastAsia="uk-UA"/>
              </w:rPr>
            </w:pPr>
            <w:r w:rsidRPr="00B33E09">
              <w:rPr>
                <w:sz w:val="24"/>
                <w:szCs w:val="24"/>
                <w:lang w:eastAsia="uk-UA"/>
              </w:rPr>
              <w:t>8</w:t>
            </w:r>
          </w:p>
        </w:tc>
        <w:tc>
          <w:tcPr>
            <w:tcW w:w="15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B33E09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B33E09">
              <w:rPr>
                <w:sz w:val="24"/>
                <w:szCs w:val="24"/>
                <w:lang w:eastAsia="uk-UA"/>
              </w:rPr>
              <w:t>Вичерпний перелік документів, необхідних для отримання адміністративної послуги, а також вимоги до них</w:t>
            </w:r>
          </w:p>
        </w:tc>
        <w:tc>
          <w:tcPr>
            <w:tcW w:w="327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B42AC" w:rsidRPr="00B33E09" w:rsidRDefault="00E70640" w:rsidP="004B42AC">
            <w:pPr>
              <w:ind w:firstLine="217"/>
              <w:rPr>
                <w:sz w:val="24"/>
                <w:szCs w:val="24"/>
                <w:lang w:eastAsia="uk-UA"/>
              </w:rPr>
            </w:pPr>
            <w:bookmarkStart w:id="2" w:name="n550"/>
            <w:bookmarkEnd w:id="2"/>
            <w:r w:rsidRPr="00B33E09">
              <w:rPr>
                <w:sz w:val="24"/>
                <w:szCs w:val="24"/>
                <w:lang w:eastAsia="uk-UA"/>
              </w:rPr>
              <w:t>П</w:t>
            </w:r>
            <w:r w:rsidR="002F0C95" w:rsidRPr="00B33E09">
              <w:rPr>
                <w:sz w:val="24"/>
                <w:szCs w:val="24"/>
                <w:lang w:eastAsia="uk-UA"/>
              </w:rPr>
              <w:t xml:space="preserve">римірник оригіналу (нотаріально засвідчена копія) рішення учасників або відповідного органу юридичної </w:t>
            </w:r>
            <w:r w:rsidR="0055243C" w:rsidRPr="00B33E09">
              <w:rPr>
                <w:sz w:val="24"/>
                <w:szCs w:val="24"/>
                <w:lang w:eastAsia="uk-UA"/>
              </w:rPr>
              <w:t>особи про виділ юридичної особи;</w:t>
            </w:r>
          </w:p>
          <w:p w:rsidR="0055243C" w:rsidRPr="007F3CCB" w:rsidRDefault="0055243C" w:rsidP="004B42AC">
            <w:pPr>
              <w:ind w:firstLine="217"/>
              <w:rPr>
                <w:sz w:val="24"/>
                <w:szCs w:val="24"/>
                <w:lang w:eastAsia="uk-UA"/>
              </w:rPr>
            </w:pPr>
            <w:r w:rsidRPr="007F3CCB">
              <w:rPr>
                <w:sz w:val="24"/>
                <w:szCs w:val="24"/>
                <w:lang w:eastAsia="uk-UA"/>
              </w:rPr>
              <w:t>примірник оригіналу (нотаріально засвідчена копія) документа, що засвідчує повноваження представника засновника (учасника) юридичної особи – у разі участі представника засновника (учасника) юридичної особи у прийнятті рішення уповноваженим органом управління юридичної особи.</w:t>
            </w:r>
          </w:p>
          <w:p w:rsidR="00FD1223" w:rsidRPr="007F3CCB" w:rsidRDefault="00FD1223" w:rsidP="00FD1223">
            <w:pPr>
              <w:ind w:firstLine="217"/>
              <w:rPr>
                <w:sz w:val="24"/>
                <w:szCs w:val="24"/>
                <w:lang w:eastAsia="uk-UA"/>
              </w:rPr>
            </w:pPr>
            <w:r w:rsidRPr="007F3CCB">
              <w:rPr>
                <w:sz w:val="24"/>
                <w:szCs w:val="24"/>
                <w:lang w:eastAsia="uk-UA"/>
              </w:rPr>
              <w:t>Якщо документи подаються особисто, заявник пред’являє документ, що відповідно до закону посвідчує особу.</w:t>
            </w:r>
          </w:p>
          <w:p w:rsidR="00F03E60" w:rsidRPr="007F3CCB" w:rsidRDefault="00FD1223" w:rsidP="00551329">
            <w:pPr>
              <w:ind w:firstLine="217"/>
              <w:rPr>
                <w:sz w:val="24"/>
                <w:szCs w:val="24"/>
                <w:lang w:eastAsia="uk-UA"/>
              </w:rPr>
            </w:pPr>
            <w:bookmarkStart w:id="3" w:name="n471"/>
            <w:bookmarkEnd w:id="3"/>
            <w:r w:rsidRPr="007F3CCB">
              <w:rPr>
                <w:sz w:val="24"/>
                <w:szCs w:val="24"/>
                <w:lang w:eastAsia="uk-UA"/>
              </w:rPr>
              <w:t>У разі подання документів представником додатково подається примірник оригіналу (нотаріально засвідчена копія) документа, що підтверджує його повноваження (крім випадку, коли відомості про повноваження цього представника містяться в Єдиному державному реєстрі</w:t>
            </w:r>
            <w:r w:rsidR="00895092" w:rsidRPr="007F3CCB">
              <w:rPr>
                <w:sz w:val="24"/>
                <w:szCs w:val="24"/>
                <w:lang w:eastAsia="uk-UA"/>
              </w:rPr>
              <w:t xml:space="preserve"> юридичних осіб, фізичних осіб – підприємців та громадських формувань</w:t>
            </w:r>
            <w:r w:rsidRPr="007F3CCB">
              <w:rPr>
                <w:sz w:val="24"/>
                <w:szCs w:val="24"/>
                <w:lang w:eastAsia="uk-UA"/>
              </w:rPr>
              <w:t>)</w:t>
            </w:r>
            <w:r w:rsidR="00F55941" w:rsidRPr="007F3CCB">
              <w:rPr>
                <w:sz w:val="24"/>
                <w:szCs w:val="24"/>
                <w:lang w:eastAsia="uk-UA"/>
              </w:rPr>
              <w:t>.</w:t>
            </w:r>
          </w:p>
          <w:p w:rsidR="00F55941" w:rsidRPr="00F55941" w:rsidRDefault="00F55941" w:rsidP="00551329">
            <w:pPr>
              <w:ind w:firstLine="217"/>
              <w:rPr>
                <w:sz w:val="24"/>
                <w:szCs w:val="24"/>
                <w:lang w:eastAsia="uk-UA"/>
              </w:rPr>
            </w:pPr>
            <w:r w:rsidRPr="007F3CCB">
              <w:rPr>
                <w:sz w:val="24"/>
                <w:szCs w:val="24"/>
                <w:lang w:eastAsia="uk-UA"/>
              </w:rPr>
              <w:t>Для цілей проведення реєстраційних дій документом, що засвідчує повноваження представника, є документ, що підтверджує повноваження законного представника особи, або нотаріально посвідчена довіреність</w:t>
            </w:r>
          </w:p>
        </w:tc>
      </w:tr>
      <w:tr w:rsidR="00B33E09" w:rsidRPr="00B33E09" w:rsidTr="00823429">
        <w:tc>
          <w:tcPr>
            <w:tcW w:w="17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B33E09" w:rsidRDefault="00685BC8" w:rsidP="00685BC8">
            <w:pPr>
              <w:jc w:val="center"/>
              <w:rPr>
                <w:sz w:val="24"/>
                <w:szCs w:val="24"/>
                <w:lang w:eastAsia="uk-UA"/>
              </w:rPr>
            </w:pPr>
            <w:r w:rsidRPr="00B33E09">
              <w:rPr>
                <w:sz w:val="24"/>
                <w:szCs w:val="24"/>
                <w:lang w:eastAsia="uk-UA"/>
              </w:rPr>
              <w:t>9</w:t>
            </w:r>
          </w:p>
        </w:tc>
        <w:tc>
          <w:tcPr>
            <w:tcW w:w="15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B33E09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B33E09">
              <w:rPr>
                <w:sz w:val="24"/>
                <w:szCs w:val="24"/>
                <w:lang w:eastAsia="uk-UA"/>
              </w:rPr>
              <w:t>Спосіб подання документів, необхідних для отримання адміністративної послуги</w:t>
            </w:r>
          </w:p>
        </w:tc>
        <w:tc>
          <w:tcPr>
            <w:tcW w:w="327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B33E09" w:rsidRDefault="00F03E60" w:rsidP="00D73D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</w:rPr>
            </w:pPr>
            <w:r w:rsidRPr="00B33E09">
              <w:rPr>
                <w:sz w:val="24"/>
                <w:szCs w:val="24"/>
              </w:rPr>
              <w:t xml:space="preserve">1. </w:t>
            </w:r>
            <w:r w:rsidR="00685BC8" w:rsidRPr="00B33E09">
              <w:rPr>
                <w:sz w:val="24"/>
                <w:szCs w:val="24"/>
              </w:rPr>
              <w:t>У</w:t>
            </w:r>
            <w:r w:rsidRPr="00B33E09">
              <w:rPr>
                <w:sz w:val="24"/>
                <w:szCs w:val="24"/>
              </w:rPr>
              <w:t xml:space="preserve"> паперовій формі </w:t>
            </w:r>
            <w:r w:rsidR="005316A9" w:rsidRPr="00B33E09">
              <w:rPr>
                <w:sz w:val="24"/>
                <w:szCs w:val="24"/>
              </w:rPr>
              <w:t xml:space="preserve">документи </w:t>
            </w:r>
            <w:r w:rsidRPr="00B33E09">
              <w:rPr>
                <w:sz w:val="24"/>
                <w:szCs w:val="24"/>
              </w:rPr>
              <w:t>подаються заявником особисто або поштовим відправленням.</w:t>
            </w:r>
          </w:p>
          <w:p w:rsidR="00F03E60" w:rsidRPr="00B33E09" w:rsidRDefault="00F03E60" w:rsidP="002627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B33E09">
              <w:rPr>
                <w:sz w:val="24"/>
                <w:szCs w:val="24"/>
              </w:rPr>
              <w:t xml:space="preserve">2. </w:t>
            </w:r>
            <w:r w:rsidR="00DC2A9F" w:rsidRPr="00B33E09">
              <w:rPr>
                <w:sz w:val="24"/>
                <w:szCs w:val="24"/>
              </w:rPr>
              <w:t>В</w:t>
            </w:r>
            <w:r w:rsidRPr="00B33E09">
              <w:rPr>
                <w:sz w:val="24"/>
                <w:szCs w:val="24"/>
              </w:rPr>
              <w:t xml:space="preserve"> </w:t>
            </w:r>
            <w:r w:rsidRPr="00B33E09">
              <w:rPr>
                <w:sz w:val="24"/>
                <w:szCs w:val="24"/>
                <w:lang w:eastAsia="uk-UA"/>
              </w:rPr>
              <w:t xml:space="preserve">електронній формі </w:t>
            </w:r>
            <w:r w:rsidR="00DC2A9F" w:rsidRPr="00B33E09">
              <w:rPr>
                <w:sz w:val="24"/>
                <w:szCs w:val="24"/>
                <w:lang w:eastAsia="uk-UA"/>
              </w:rPr>
              <w:t>д</w:t>
            </w:r>
            <w:r w:rsidR="00DC2A9F" w:rsidRPr="00B33E09">
              <w:rPr>
                <w:sz w:val="24"/>
                <w:szCs w:val="24"/>
              </w:rPr>
              <w:t>окументи</w:t>
            </w:r>
            <w:r w:rsidR="00DC2A9F" w:rsidRPr="00B33E09">
              <w:rPr>
                <w:sz w:val="24"/>
                <w:szCs w:val="24"/>
                <w:lang w:eastAsia="uk-UA"/>
              </w:rPr>
              <w:t xml:space="preserve"> </w:t>
            </w:r>
            <w:r w:rsidRPr="00B33E09">
              <w:rPr>
                <w:sz w:val="24"/>
                <w:szCs w:val="24"/>
                <w:lang w:eastAsia="uk-UA"/>
              </w:rPr>
              <w:t xml:space="preserve">подаються </w:t>
            </w:r>
            <w:r w:rsidRPr="00B33E09">
              <w:rPr>
                <w:sz w:val="24"/>
                <w:szCs w:val="24"/>
              </w:rPr>
              <w:t>че</w:t>
            </w:r>
            <w:r w:rsidR="00685BC8" w:rsidRPr="00B33E09">
              <w:rPr>
                <w:sz w:val="24"/>
                <w:szCs w:val="24"/>
              </w:rPr>
              <w:t>рез портал електронних сервісів</w:t>
            </w:r>
            <w:r w:rsidR="00292BB5">
              <w:rPr>
                <w:sz w:val="24"/>
                <w:szCs w:val="24"/>
              </w:rPr>
              <w:t>*</w:t>
            </w:r>
          </w:p>
        </w:tc>
      </w:tr>
      <w:tr w:rsidR="00B33E09" w:rsidRPr="00B33E09" w:rsidTr="00823429">
        <w:tc>
          <w:tcPr>
            <w:tcW w:w="17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B33E09" w:rsidRDefault="00685BC8" w:rsidP="00685BC8">
            <w:pPr>
              <w:jc w:val="center"/>
              <w:rPr>
                <w:sz w:val="24"/>
                <w:szCs w:val="24"/>
                <w:lang w:eastAsia="uk-UA"/>
              </w:rPr>
            </w:pPr>
            <w:r w:rsidRPr="00B33E09">
              <w:rPr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15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B33E09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B33E09">
              <w:rPr>
                <w:sz w:val="24"/>
                <w:szCs w:val="24"/>
                <w:lang w:eastAsia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327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B33E09" w:rsidRDefault="00685BC8" w:rsidP="00D73D1F">
            <w:pPr>
              <w:ind w:firstLine="217"/>
              <w:rPr>
                <w:sz w:val="24"/>
                <w:szCs w:val="24"/>
                <w:lang w:eastAsia="uk-UA"/>
              </w:rPr>
            </w:pPr>
            <w:r w:rsidRPr="00B33E09">
              <w:rPr>
                <w:sz w:val="24"/>
                <w:szCs w:val="24"/>
                <w:lang w:eastAsia="uk-UA"/>
              </w:rPr>
              <w:t>Безоплатно</w:t>
            </w:r>
          </w:p>
        </w:tc>
      </w:tr>
      <w:tr w:rsidR="00B33E09" w:rsidRPr="00B33E09" w:rsidTr="00823429">
        <w:tc>
          <w:tcPr>
            <w:tcW w:w="17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B33E09" w:rsidRDefault="00685BC8" w:rsidP="00685BC8">
            <w:pPr>
              <w:jc w:val="center"/>
              <w:rPr>
                <w:sz w:val="24"/>
                <w:szCs w:val="24"/>
                <w:lang w:eastAsia="uk-UA"/>
              </w:rPr>
            </w:pPr>
            <w:r w:rsidRPr="00B33E09">
              <w:rPr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15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B33E09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B33E09">
              <w:rPr>
                <w:sz w:val="24"/>
                <w:szCs w:val="24"/>
                <w:lang w:eastAsia="uk-UA"/>
              </w:rPr>
              <w:t>Строк надання адміністративної послуги</w:t>
            </w:r>
          </w:p>
        </w:tc>
        <w:tc>
          <w:tcPr>
            <w:tcW w:w="327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B33E09" w:rsidRDefault="00F03E60" w:rsidP="00D73D1F">
            <w:pPr>
              <w:ind w:firstLine="217"/>
              <w:rPr>
                <w:sz w:val="24"/>
                <w:szCs w:val="24"/>
                <w:lang w:eastAsia="uk-UA"/>
              </w:rPr>
            </w:pPr>
            <w:r w:rsidRPr="00B33E09">
              <w:rPr>
                <w:sz w:val="24"/>
                <w:szCs w:val="24"/>
                <w:lang w:eastAsia="uk-UA"/>
              </w:rPr>
              <w:t>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документів, крім вихідних та святкових днів.</w:t>
            </w:r>
          </w:p>
          <w:p w:rsidR="0055243C" w:rsidRPr="00B33E09" w:rsidRDefault="0055243C" w:rsidP="00D73D1F">
            <w:pPr>
              <w:ind w:firstLine="217"/>
              <w:rPr>
                <w:sz w:val="24"/>
                <w:szCs w:val="24"/>
                <w:lang w:eastAsia="uk-UA"/>
              </w:rPr>
            </w:pPr>
            <w:r w:rsidRPr="00B33E09">
              <w:rPr>
                <w:sz w:val="24"/>
                <w:szCs w:val="24"/>
                <w:lang w:eastAsia="uk-UA"/>
              </w:rPr>
              <w:t>Зупинення розгляду документів здійснюється у строк, встановлений для державної реєстрації.</w:t>
            </w:r>
          </w:p>
          <w:p w:rsidR="00F03E60" w:rsidRPr="00B33E09" w:rsidRDefault="00F03E60" w:rsidP="00A16C57">
            <w:pPr>
              <w:tabs>
                <w:tab w:val="left" w:pos="2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</w:rPr>
            </w:pPr>
            <w:r w:rsidRPr="00B33E09">
              <w:rPr>
                <w:sz w:val="24"/>
                <w:szCs w:val="24"/>
                <w:lang w:eastAsia="uk-UA"/>
              </w:rPr>
              <w:t>Строк зупинення розгляду документів, поданих для державної реєстрації, становить 15 календарних днів з дати їх</w:t>
            </w:r>
            <w:r w:rsidR="00685BC8" w:rsidRPr="00B33E09">
              <w:rPr>
                <w:sz w:val="24"/>
                <w:szCs w:val="24"/>
                <w:lang w:eastAsia="uk-UA"/>
              </w:rPr>
              <w:t xml:space="preserve"> </w:t>
            </w:r>
            <w:r w:rsidR="00A16C57" w:rsidRPr="00B33E09">
              <w:rPr>
                <w:sz w:val="24"/>
                <w:szCs w:val="24"/>
                <w:lang w:eastAsia="uk-UA"/>
              </w:rPr>
              <w:t>зупинення</w:t>
            </w:r>
          </w:p>
        </w:tc>
      </w:tr>
      <w:tr w:rsidR="00B33E09" w:rsidRPr="00B33E09" w:rsidTr="00823429">
        <w:tc>
          <w:tcPr>
            <w:tcW w:w="17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3E60" w:rsidRPr="00B33E09" w:rsidRDefault="00685BC8" w:rsidP="00685BC8">
            <w:pPr>
              <w:jc w:val="center"/>
              <w:rPr>
                <w:sz w:val="24"/>
                <w:szCs w:val="24"/>
                <w:lang w:eastAsia="uk-UA"/>
              </w:rPr>
            </w:pPr>
            <w:r w:rsidRPr="00B33E09">
              <w:rPr>
                <w:sz w:val="24"/>
                <w:szCs w:val="24"/>
                <w:lang w:eastAsia="uk-UA"/>
              </w:rPr>
              <w:t>12</w:t>
            </w:r>
          </w:p>
        </w:tc>
        <w:tc>
          <w:tcPr>
            <w:tcW w:w="15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3E60" w:rsidRPr="00B33E09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B33E09">
              <w:rPr>
                <w:sz w:val="24"/>
                <w:szCs w:val="24"/>
                <w:lang w:eastAsia="uk-UA"/>
              </w:rPr>
              <w:t>Перелік підстав для зупинення розгляду документів, поданих для державної реєстрації</w:t>
            </w:r>
          </w:p>
        </w:tc>
        <w:tc>
          <w:tcPr>
            <w:tcW w:w="327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2271C" w:rsidRPr="00B33E09" w:rsidRDefault="00E70640" w:rsidP="0052271C">
            <w:pPr>
              <w:tabs>
                <w:tab w:val="left" w:pos="-67"/>
              </w:tabs>
              <w:ind w:firstLine="217"/>
              <w:rPr>
                <w:sz w:val="24"/>
                <w:szCs w:val="24"/>
                <w:lang w:eastAsia="uk-UA"/>
              </w:rPr>
            </w:pPr>
            <w:bookmarkStart w:id="4" w:name="o371"/>
            <w:bookmarkStart w:id="5" w:name="o625"/>
            <w:bookmarkStart w:id="6" w:name="o545"/>
            <w:bookmarkEnd w:id="4"/>
            <w:bookmarkEnd w:id="5"/>
            <w:bookmarkEnd w:id="6"/>
            <w:r w:rsidRPr="00B33E09">
              <w:rPr>
                <w:sz w:val="24"/>
                <w:szCs w:val="24"/>
                <w:lang w:eastAsia="uk-UA"/>
              </w:rPr>
              <w:t>П</w:t>
            </w:r>
            <w:r w:rsidR="0052271C" w:rsidRPr="00B33E09">
              <w:rPr>
                <w:sz w:val="24"/>
                <w:szCs w:val="24"/>
                <w:lang w:eastAsia="uk-UA"/>
              </w:rPr>
              <w:t>одання документів або відомостей, визначених Законом</w:t>
            </w:r>
            <w:r w:rsidR="00DC2A9F" w:rsidRPr="00B33E09">
              <w:rPr>
                <w:sz w:val="24"/>
                <w:szCs w:val="24"/>
                <w:lang w:eastAsia="uk-UA"/>
              </w:rPr>
              <w:t xml:space="preserve"> України «Про державну реєстрацію юридичних осіб, фізичних осіб – підприємців та громадських формувань»</w:t>
            </w:r>
            <w:r w:rsidR="0052271C" w:rsidRPr="00B33E09">
              <w:rPr>
                <w:sz w:val="24"/>
                <w:szCs w:val="24"/>
                <w:lang w:eastAsia="uk-UA"/>
              </w:rPr>
              <w:t>, не в повному обсязі;</w:t>
            </w:r>
          </w:p>
          <w:p w:rsidR="0052271C" w:rsidRPr="00B33E09" w:rsidRDefault="0052271C" w:rsidP="0052271C">
            <w:pPr>
              <w:tabs>
                <w:tab w:val="left" w:pos="-67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B33E09">
              <w:rPr>
                <w:sz w:val="24"/>
                <w:szCs w:val="24"/>
                <w:lang w:eastAsia="uk-UA"/>
              </w:rPr>
              <w:t xml:space="preserve">невідповідність документів вимогам, установленим статтею 15 Закону України </w:t>
            </w:r>
            <w:r w:rsidR="00DC2A9F" w:rsidRPr="00B33E09">
              <w:rPr>
                <w:sz w:val="24"/>
                <w:szCs w:val="24"/>
                <w:lang w:eastAsia="uk-UA"/>
              </w:rPr>
              <w:t>«Про державну реєстрацію юридичних осіб, фізичних осіб – підприємців та громадських формувань»</w:t>
            </w:r>
            <w:r w:rsidRPr="00B33E09">
              <w:rPr>
                <w:sz w:val="24"/>
                <w:szCs w:val="24"/>
                <w:lang w:eastAsia="uk-UA"/>
              </w:rPr>
              <w:t>;</w:t>
            </w:r>
          </w:p>
          <w:p w:rsidR="0052271C" w:rsidRPr="00B33E09" w:rsidRDefault="0052271C" w:rsidP="0052271C">
            <w:pPr>
              <w:tabs>
                <w:tab w:val="left" w:pos="-67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B33E09">
              <w:rPr>
                <w:sz w:val="24"/>
                <w:szCs w:val="24"/>
                <w:lang w:eastAsia="uk-UA"/>
              </w:rPr>
              <w:t>невідповідність реєстраційного номера облікової картки платника податків або серії та номера паспорта (для фізичних осіб, які мають відмітку в паспорті про право здійснювати платежі за серією та номером паспорта) відомостям, наданим відповідно до статті 13 Закону</w:t>
            </w:r>
            <w:r w:rsidR="00DC2A9F" w:rsidRPr="00B33E09">
              <w:rPr>
                <w:sz w:val="24"/>
                <w:szCs w:val="24"/>
                <w:lang w:eastAsia="uk-UA"/>
              </w:rPr>
              <w:t xml:space="preserve"> України «Про державну реєстрацію юридичних </w:t>
            </w:r>
            <w:r w:rsidR="00DC2A9F" w:rsidRPr="00B33E09">
              <w:rPr>
                <w:sz w:val="24"/>
                <w:szCs w:val="24"/>
                <w:lang w:eastAsia="uk-UA"/>
              </w:rPr>
              <w:lastRenderedPageBreak/>
              <w:t>осіб, фізичних осіб – підприємців та громадських формувань»</w:t>
            </w:r>
            <w:r w:rsidRPr="00B33E09">
              <w:rPr>
                <w:sz w:val="24"/>
                <w:szCs w:val="24"/>
                <w:lang w:eastAsia="uk-UA"/>
              </w:rPr>
              <w:t>;</w:t>
            </w:r>
          </w:p>
          <w:p w:rsidR="00F03E60" w:rsidRPr="00B33E09" w:rsidRDefault="0052271C" w:rsidP="0052271C">
            <w:pPr>
              <w:tabs>
                <w:tab w:val="left" w:pos="-67"/>
              </w:tabs>
              <w:ind w:firstLine="217"/>
              <w:rPr>
                <w:strike/>
                <w:sz w:val="24"/>
                <w:szCs w:val="24"/>
              </w:rPr>
            </w:pPr>
            <w:r w:rsidRPr="00B33E09">
              <w:rPr>
                <w:sz w:val="24"/>
                <w:szCs w:val="24"/>
                <w:lang w:eastAsia="uk-UA"/>
              </w:rPr>
              <w:t>подання документів з порушенням встановленого законодавством строку д</w:t>
            </w:r>
            <w:r w:rsidR="00685BC8" w:rsidRPr="00B33E09">
              <w:rPr>
                <w:sz w:val="24"/>
                <w:szCs w:val="24"/>
                <w:lang w:eastAsia="uk-UA"/>
              </w:rPr>
              <w:t>ля їх подання</w:t>
            </w:r>
          </w:p>
        </w:tc>
      </w:tr>
      <w:tr w:rsidR="00B33E09" w:rsidRPr="00B33E09" w:rsidTr="00823429">
        <w:tc>
          <w:tcPr>
            <w:tcW w:w="17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B33E09" w:rsidRDefault="00F03E60" w:rsidP="00685BC8">
            <w:pPr>
              <w:jc w:val="center"/>
              <w:rPr>
                <w:sz w:val="24"/>
                <w:szCs w:val="24"/>
                <w:lang w:eastAsia="uk-UA"/>
              </w:rPr>
            </w:pPr>
            <w:r w:rsidRPr="00B33E09">
              <w:rPr>
                <w:sz w:val="24"/>
                <w:szCs w:val="24"/>
                <w:lang w:eastAsia="uk-UA"/>
              </w:rPr>
              <w:lastRenderedPageBreak/>
              <w:t>13</w:t>
            </w:r>
          </w:p>
        </w:tc>
        <w:tc>
          <w:tcPr>
            <w:tcW w:w="15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B33E09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B33E09">
              <w:rPr>
                <w:sz w:val="24"/>
                <w:szCs w:val="24"/>
                <w:lang w:eastAsia="uk-UA"/>
              </w:rPr>
              <w:t>Перелік підстав для відмови у державні</w:t>
            </w:r>
            <w:r w:rsidR="00685BC8" w:rsidRPr="00B33E09">
              <w:rPr>
                <w:sz w:val="24"/>
                <w:szCs w:val="24"/>
                <w:lang w:eastAsia="uk-UA"/>
              </w:rPr>
              <w:t>й</w:t>
            </w:r>
            <w:r w:rsidRPr="00B33E09">
              <w:rPr>
                <w:sz w:val="24"/>
                <w:szCs w:val="24"/>
                <w:lang w:eastAsia="uk-UA"/>
              </w:rPr>
              <w:t xml:space="preserve"> реєстрації</w:t>
            </w:r>
          </w:p>
        </w:tc>
        <w:tc>
          <w:tcPr>
            <w:tcW w:w="327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B33E09" w:rsidRDefault="00E70640" w:rsidP="00D73D1F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B33E09">
              <w:rPr>
                <w:sz w:val="24"/>
                <w:szCs w:val="24"/>
                <w:lang w:eastAsia="uk-UA"/>
              </w:rPr>
              <w:t>Д</w:t>
            </w:r>
            <w:r w:rsidR="00F03E60" w:rsidRPr="00B33E09">
              <w:rPr>
                <w:sz w:val="24"/>
                <w:szCs w:val="24"/>
                <w:lang w:eastAsia="uk-UA"/>
              </w:rPr>
              <w:t>окументи подано особою, яка не має на це повноважень;</w:t>
            </w:r>
          </w:p>
          <w:p w:rsidR="00F03E60" w:rsidRDefault="00F03E60" w:rsidP="00D73D1F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B33E09">
              <w:rPr>
                <w:sz w:val="24"/>
                <w:szCs w:val="24"/>
                <w:lang w:eastAsia="uk-UA"/>
              </w:rPr>
              <w:t xml:space="preserve">у Єдиному державному реєстрі </w:t>
            </w:r>
            <w:r w:rsidR="00010AF8" w:rsidRPr="00B33E09">
              <w:rPr>
                <w:sz w:val="24"/>
                <w:szCs w:val="24"/>
                <w:lang w:eastAsia="uk-UA"/>
              </w:rPr>
              <w:t xml:space="preserve">юридичних осіб, фізичних </w:t>
            </w:r>
            <w:r w:rsidR="00D02E96" w:rsidRPr="00B33E09">
              <w:rPr>
                <w:sz w:val="24"/>
                <w:szCs w:val="24"/>
                <w:lang w:eastAsia="uk-UA"/>
              </w:rPr>
              <w:br/>
            </w:r>
            <w:r w:rsidR="00010AF8" w:rsidRPr="00B33E09">
              <w:rPr>
                <w:sz w:val="24"/>
                <w:szCs w:val="24"/>
                <w:lang w:eastAsia="uk-UA"/>
              </w:rPr>
              <w:t xml:space="preserve">осіб – підприємців та громадських формувань </w:t>
            </w:r>
            <w:r w:rsidRPr="00B33E09">
              <w:rPr>
                <w:sz w:val="24"/>
                <w:szCs w:val="24"/>
                <w:lang w:eastAsia="uk-UA"/>
              </w:rPr>
              <w:t>містяться відомості про судове рішення щодо заборони проведення реєстраційної дії;</w:t>
            </w:r>
          </w:p>
          <w:p w:rsidR="00F55941" w:rsidRPr="00C81E06" w:rsidRDefault="00F55941" w:rsidP="00D73D1F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C81E06">
              <w:rPr>
                <w:sz w:val="24"/>
                <w:szCs w:val="24"/>
                <w:lang w:eastAsia="uk-UA"/>
              </w:rPr>
              <w:t>документи подані до неналежного суб’єкта державної реєстрації;</w:t>
            </w:r>
          </w:p>
          <w:p w:rsidR="00F03E60" w:rsidRPr="00B33E09" w:rsidRDefault="00F03E60" w:rsidP="00D73D1F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B33E09">
              <w:rPr>
                <w:sz w:val="24"/>
                <w:szCs w:val="24"/>
                <w:lang w:eastAsia="uk-UA"/>
              </w:rPr>
              <w:t>не усунуто підстави для зупинення розгляду документів протягом встановленого строку;</w:t>
            </w:r>
          </w:p>
          <w:p w:rsidR="009D18A5" w:rsidRDefault="00F03E60" w:rsidP="007F3CCB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B33E09">
              <w:rPr>
                <w:sz w:val="24"/>
                <w:szCs w:val="24"/>
                <w:lang w:eastAsia="uk-UA"/>
              </w:rPr>
              <w:t>документи суперечать вимогам</w:t>
            </w:r>
            <w:r w:rsidR="004B42AC" w:rsidRPr="00B33E09">
              <w:rPr>
                <w:sz w:val="24"/>
                <w:szCs w:val="24"/>
                <w:lang w:eastAsia="uk-UA"/>
              </w:rPr>
              <w:t xml:space="preserve"> Конституції та законів України</w:t>
            </w:r>
            <w:r w:rsidR="00F954CE">
              <w:rPr>
                <w:sz w:val="24"/>
                <w:szCs w:val="24"/>
                <w:lang w:eastAsia="uk-UA"/>
              </w:rPr>
              <w:t>;</w:t>
            </w:r>
          </w:p>
          <w:p w:rsidR="00F954CE" w:rsidRPr="00B33E09" w:rsidRDefault="00F954CE" w:rsidP="007F3CCB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2B199E">
              <w:rPr>
                <w:color w:val="000000" w:themeColor="text1"/>
                <w:sz w:val="24"/>
                <w:szCs w:val="24"/>
                <w:lang w:eastAsia="uk-UA"/>
              </w:rPr>
              <w:t>невідповідність відомостей, зазначених у документах, поданих для державної реєстрації, відомостям, що містяться в Єдиному державному реєстрі юридичних осіб, фізичних осіб – підприємців та громадських формувань чи інших інформаційних системах, використання яких передбачено Законом України «Про державну реєстрацію юридичних осіб, фізичних осіб – підприємців та громадських формувань</w:t>
            </w:r>
            <w:r w:rsidR="002B199E">
              <w:rPr>
                <w:color w:val="000000" w:themeColor="text1"/>
                <w:sz w:val="24"/>
                <w:szCs w:val="24"/>
                <w:lang w:eastAsia="uk-UA"/>
              </w:rPr>
              <w:t>»</w:t>
            </w:r>
          </w:p>
        </w:tc>
      </w:tr>
      <w:tr w:rsidR="00B33E09" w:rsidRPr="00B33E09" w:rsidTr="00823429">
        <w:tc>
          <w:tcPr>
            <w:tcW w:w="17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B33E09" w:rsidRDefault="00F03E60" w:rsidP="00685BC8">
            <w:pPr>
              <w:jc w:val="center"/>
              <w:rPr>
                <w:sz w:val="24"/>
                <w:szCs w:val="24"/>
                <w:lang w:eastAsia="uk-UA"/>
              </w:rPr>
            </w:pPr>
            <w:r w:rsidRPr="00B33E09">
              <w:rPr>
                <w:sz w:val="24"/>
                <w:szCs w:val="24"/>
                <w:lang w:eastAsia="uk-UA"/>
              </w:rPr>
              <w:t>14</w:t>
            </w:r>
          </w:p>
        </w:tc>
        <w:tc>
          <w:tcPr>
            <w:tcW w:w="15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B33E09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B33E09">
              <w:rPr>
                <w:sz w:val="24"/>
                <w:szCs w:val="24"/>
                <w:lang w:eastAsia="uk-UA"/>
              </w:rPr>
              <w:t>Результат надання адміністративної послуги</w:t>
            </w:r>
          </w:p>
        </w:tc>
        <w:tc>
          <w:tcPr>
            <w:tcW w:w="327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856ED" w:rsidRPr="00B33E09" w:rsidRDefault="00E70640" w:rsidP="007856ED">
            <w:pPr>
              <w:tabs>
                <w:tab w:val="left" w:pos="358"/>
                <w:tab w:val="left" w:pos="449"/>
              </w:tabs>
              <w:ind w:firstLine="217"/>
              <w:rPr>
                <w:sz w:val="24"/>
                <w:szCs w:val="24"/>
                <w:lang w:eastAsia="uk-UA"/>
              </w:rPr>
            </w:pPr>
            <w:bookmarkStart w:id="7" w:name="o638"/>
            <w:bookmarkEnd w:id="7"/>
            <w:r w:rsidRPr="00B33E09">
              <w:rPr>
                <w:sz w:val="24"/>
                <w:szCs w:val="24"/>
              </w:rPr>
              <w:t>В</w:t>
            </w:r>
            <w:r w:rsidR="007856ED" w:rsidRPr="00B33E09">
              <w:rPr>
                <w:sz w:val="24"/>
                <w:szCs w:val="24"/>
              </w:rPr>
              <w:t xml:space="preserve">несення відповідного запису до </w:t>
            </w:r>
            <w:r w:rsidR="007856ED" w:rsidRPr="00B33E09">
              <w:rPr>
                <w:sz w:val="24"/>
                <w:szCs w:val="24"/>
                <w:lang w:eastAsia="uk-UA"/>
              </w:rPr>
              <w:t>Єдиного державного реєстру юридичних осіб, фізичних осіб – підприємців та громадських формувань;</w:t>
            </w:r>
          </w:p>
          <w:p w:rsidR="00F03E60" w:rsidRPr="00B33E09" w:rsidRDefault="007856ED" w:rsidP="00551329">
            <w:pPr>
              <w:tabs>
                <w:tab w:val="left" w:pos="358"/>
                <w:tab w:val="left" w:pos="449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B33E09">
              <w:rPr>
                <w:sz w:val="24"/>
                <w:szCs w:val="24"/>
                <w:lang w:eastAsia="uk-UA"/>
              </w:rPr>
              <w:t>повідомлення про відмову у державній реєстрації із зазначенням виключно</w:t>
            </w:r>
            <w:r w:rsidR="00685BC8" w:rsidRPr="00B33E09">
              <w:rPr>
                <w:sz w:val="24"/>
                <w:szCs w:val="24"/>
                <w:lang w:eastAsia="uk-UA"/>
              </w:rPr>
              <w:t>го переліку підстав для відмови</w:t>
            </w:r>
            <w:ins w:id="8" w:author="Владислав Ашуров" w:date="2018-08-01T13:32:00Z">
              <w:r w:rsidR="00FD1223" w:rsidRPr="00482ED0">
                <w:rPr>
                  <w:sz w:val="24"/>
                  <w:szCs w:val="24"/>
                </w:rPr>
                <w:t xml:space="preserve"> </w:t>
              </w:r>
            </w:ins>
          </w:p>
        </w:tc>
      </w:tr>
      <w:tr w:rsidR="00203633" w:rsidRPr="00B33E09" w:rsidTr="00823429">
        <w:tc>
          <w:tcPr>
            <w:tcW w:w="17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B33E09" w:rsidRDefault="00F03E60" w:rsidP="00685BC8">
            <w:pPr>
              <w:jc w:val="center"/>
              <w:rPr>
                <w:sz w:val="24"/>
                <w:szCs w:val="24"/>
                <w:lang w:eastAsia="uk-UA"/>
              </w:rPr>
            </w:pPr>
            <w:r w:rsidRPr="00B33E09">
              <w:rPr>
                <w:sz w:val="24"/>
                <w:szCs w:val="24"/>
                <w:lang w:eastAsia="uk-UA"/>
              </w:rPr>
              <w:t>15</w:t>
            </w:r>
          </w:p>
        </w:tc>
        <w:tc>
          <w:tcPr>
            <w:tcW w:w="15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B33E09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B33E09">
              <w:rPr>
                <w:sz w:val="24"/>
                <w:szCs w:val="24"/>
                <w:lang w:eastAsia="uk-UA"/>
              </w:rPr>
              <w:t>Способи отримання відповіді (результату)</w:t>
            </w:r>
          </w:p>
        </w:tc>
        <w:tc>
          <w:tcPr>
            <w:tcW w:w="327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B33E09" w:rsidRDefault="007856ED" w:rsidP="00D73D1F">
            <w:pPr>
              <w:pStyle w:val="a3"/>
              <w:tabs>
                <w:tab w:val="left" w:pos="358"/>
              </w:tabs>
              <w:ind w:left="0" w:firstLine="217"/>
              <w:rPr>
                <w:sz w:val="24"/>
                <w:szCs w:val="24"/>
              </w:rPr>
            </w:pPr>
            <w:r w:rsidRPr="00B33E09">
              <w:rPr>
                <w:sz w:val="24"/>
                <w:szCs w:val="24"/>
              </w:rPr>
              <w:t>Рез</w:t>
            </w:r>
            <w:r w:rsidR="00E70640" w:rsidRPr="00B33E09">
              <w:rPr>
                <w:sz w:val="24"/>
                <w:szCs w:val="24"/>
              </w:rPr>
              <w:t>ультати надання адміністративної</w:t>
            </w:r>
            <w:r w:rsidRPr="00B33E09">
              <w:rPr>
                <w:sz w:val="24"/>
                <w:szCs w:val="24"/>
              </w:rPr>
              <w:t xml:space="preserve"> послуг</w:t>
            </w:r>
            <w:r w:rsidR="00E70640" w:rsidRPr="00B33E09">
              <w:rPr>
                <w:sz w:val="24"/>
                <w:szCs w:val="24"/>
              </w:rPr>
              <w:t>и</w:t>
            </w:r>
            <w:r w:rsidRPr="00B33E09">
              <w:rPr>
                <w:sz w:val="24"/>
                <w:szCs w:val="24"/>
              </w:rPr>
              <w:t xml:space="preserve"> у сфері державної реєстрації </w:t>
            </w:r>
            <w:r w:rsidR="00432008" w:rsidRPr="00B33E09">
              <w:rPr>
                <w:sz w:val="24"/>
                <w:szCs w:val="24"/>
              </w:rPr>
              <w:t xml:space="preserve">в електронній формі </w:t>
            </w:r>
            <w:r w:rsidRPr="00B33E09">
              <w:rPr>
                <w:sz w:val="24"/>
                <w:szCs w:val="24"/>
              </w:rPr>
              <w:t>оприлюднюються на порталі електронних сервісів та доступні для їх пошуку за кодом доступу</w:t>
            </w:r>
            <w:r w:rsidR="0055243C" w:rsidRPr="00B33E09">
              <w:rPr>
                <w:sz w:val="24"/>
                <w:szCs w:val="24"/>
              </w:rPr>
              <w:t>.</w:t>
            </w:r>
          </w:p>
          <w:p w:rsidR="0055243C" w:rsidRPr="00B33E09" w:rsidRDefault="0055243C" w:rsidP="00D73D1F">
            <w:pPr>
              <w:pStyle w:val="a3"/>
              <w:tabs>
                <w:tab w:val="left" w:pos="358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B33E09">
              <w:rPr>
                <w:sz w:val="24"/>
                <w:szCs w:val="24"/>
                <w:lang w:eastAsia="uk-UA"/>
              </w:rPr>
              <w:t>У разі відмови у державній реєстрації документи, подані для державної реєстрації, повертаються (видаються, надсилаються поштовим відправленням) заявнику не пізніше наступного робочого дня з дня надходження від заявника заяви про їх повернення</w:t>
            </w:r>
          </w:p>
        </w:tc>
      </w:tr>
    </w:tbl>
    <w:p w:rsidR="00292BB5" w:rsidRDefault="00292BB5" w:rsidP="00292BB5">
      <w:pPr>
        <w:tabs>
          <w:tab w:val="left" w:pos="9564"/>
        </w:tabs>
        <w:ind w:left="-142"/>
        <w:rPr>
          <w:sz w:val="14"/>
          <w:szCs w:val="14"/>
        </w:rPr>
      </w:pPr>
      <w:bookmarkStart w:id="9" w:name="n43"/>
      <w:bookmarkEnd w:id="9"/>
      <w:r>
        <w:rPr>
          <w:sz w:val="14"/>
          <w:szCs w:val="14"/>
        </w:rPr>
        <w:t xml:space="preserve">     * Після доопрацювання порталу електронних сервісів, який буде забезпечувати можливість подання таких документів в електронній формі</w:t>
      </w:r>
    </w:p>
    <w:p w:rsidR="00DD003D" w:rsidRPr="00B33E09" w:rsidRDefault="00DD003D"/>
    <w:p w:rsidR="00432008" w:rsidRPr="00B33E09" w:rsidRDefault="00432008"/>
    <w:p w:rsidR="00A27A4B" w:rsidRDefault="00A27A4B" w:rsidP="00A27A4B">
      <w:pPr>
        <w:rPr>
          <w:sz w:val="24"/>
        </w:rPr>
      </w:pPr>
      <w:r>
        <w:rPr>
          <w:sz w:val="24"/>
        </w:rPr>
        <w:t xml:space="preserve">Начальник центру надання </w:t>
      </w:r>
    </w:p>
    <w:p w:rsidR="00A27A4B" w:rsidRDefault="00A27A4B" w:rsidP="00A27A4B">
      <w:pPr>
        <w:rPr>
          <w:sz w:val="24"/>
        </w:rPr>
      </w:pPr>
      <w:r>
        <w:rPr>
          <w:sz w:val="24"/>
        </w:rPr>
        <w:t xml:space="preserve">адміністративних послуг виконавчого комітету </w:t>
      </w:r>
    </w:p>
    <w:p w:rsidR="00A27A4B" w:rsidRDefault="00A27A4B" w:rsidP="00A27A4B">
      <w:pPr>
        <w:rPr>
          <w:sz w:val="24"/>
        </w:rPr>
      </w:pPr>
      <w:r>
        <w:rPr>
          <w:sz w:val="24"/>
        </w:rPr>
        <w:t>Малинської міської ради                                                                                         Людмила ФЕЩЕНКО</w:t>
      </w:r>
    </w:p>
    <w:p w:rsidR="00823429" w:rsidRDefault="00823429" w:rsidP="00823429"/>
    <w:p w:rsidR="00823429" w:rsidRDefault="00823429" w:rsidP="00823429"/>
    <w:p w:rsidR="00823429" w:rsidRDefault="00823429" w:rsidP="00823429">
      <w:pPr>
        <w:rPr>
          <w:color w:val="000000" w:themeColor="text1"/>
        </w:rPr>
      </w:pPr>
    </w:p>
    <w:p w:rsidR="00823429" w:rsidRDefault="00823429" w:rsidP="00823429">
      <w:pPr>
        <w:rPr>
          <w:color w:val="000000" w:themeColor="text1"/>
        </w:rPr>
      </w:pPr>
    </w:p>
    <w:p w:rsidR="00823429" w:rsidRDefault="00823429" w:rsidP="00823429">
      <w:pPr>
        <w:rPr>
          <w:color w:val="000000" w:themeColor="text1"/>
        </w:rPr>
      </w:pPr>
    </w:p>
    <w:p w:rsidR="00823429" w:rsidRDefault="00823429" w:rsidP="00823429">
      <w:pPr>
        <w:rPr>
          <w:color w:val="000000" w:themeColor="text1"/>
        </w:rPr>
      </w:pPr>
    </w:p>
    <w:p w:rsidR="00823429" w:rsidRDefault="00823429" w:rsidP="00823429">
      <w:pPr>
        <w:rPr>
          <w:color w:val="000000" w:themeColor="text1"/>
        </w:rPr>
      </w:pPr>
    </w:p>
    <w:p w:rsidR="00823429" w:rsidRDefault="00823429" w:rsidP="00823429">
      <w:pPr>
        <w:rPr>
          <w:color w:val="000000" w:themeColor="text1"/>
        </w:rPr>
      </w:pPr>
    </w:p>
    <w:p w:rsidR="00823429" w:rsidRDefault="00823429" w:rsidP="00823429">
      <w:pPr>
        <w:rPr>
          <w:color w:val="000000" w:themeColor="text1"/>
        </w:rPr>
      </w:pPr>
    </w:p>
    <w:p w:rsidR="00823429" w:rsidRDefault="00823429" w:rsidP="00823429">
      <w:pPr>
        <w:rPr>
          <w:color w:val="000000" w:themeColor="text1"/>
        </w:rPr>
      </w:pPr>
    </w:p>
    <w:p w:rsidR="00823429" w:rsidRDefault="00823429" w:rsidP="00823429">
      <w:pPr>
        <w:rPr>
          <w:color w:val="000000" w:themeColor="text1"/>
        </w:rPr>
      </w:pPr>
    </w:p>
    <w:p w:rsidR="00A27A4B" w:rsidRDefault="00A27A4B" w:rsidP="00823429">
      <w:pPr>
        <w:ind w:left="6096"/>
        <w:jc w:val="left"/>
        <w:rPr>
          <w:sz w:val="24"/>
          <w:szCs w:val="24"/>
          <w:lang w:val="ru-RU" w:eastAsia="uk-UA"/>
        </w:rPr>
      </w:pPr>
    </w:p>
    <w:p w:rsidR="00823429" w:rsidRPr="00F3259A" w:rsidRDefault="00823429" w:rsidP="00823429">
      <w:pPr>
        <w:ind w:left="6096"/>
        <w:jc w:val="left"/>
        <w:rPr>
          <w:sz w:val="24"/>
          <w:szCs w:val="24"/>
          <w:lang w:val="ru-RU" w:eastAsia="uk-UA"/>
        </w:rPr>
      </w:pPr>
      <w:r w:rsidRPr="00F3259A">
        <w:rPr>
          <w:sz w:val="24"/>
          <w:szCs w:val="24"/>
          <w:lang w:val="ru-RU" w:eastAsia="uk-UA"/>
        </w:rPr>
        <w:lastRenderedPageBreak/>
        <w:t>Додаток №</w:t>
      </w:r>
      <w:r>
        <w:rPr>
          <w:sz w:val="24"/>
          <w:szCs w:val="24"/>
          <w:lang w:val="ru-RU" w:eastAsia="uk-UA"/>
        </w:rPr>
        <w:t>11.</w:t>
      </w:r>
      <w:r w:rsidR="00CB6872">
        <w:rPr>
          <w:sz w:val="24"/>
          <w:szCs w:val="24"/>
          <w:lang w:val="ru-RU" w:eastAsia="uk-UA"/>
        </w:rPr>
        <w:t>2</w:t>
      </w:r>
      <w:r>
        <w:rPr>
          <w:sz w:val="24"/>
          <w:szCs w:val="24"/>
          <w:lang w:val="ru-RU" w:eastAsia="uk-UA"/>
        </w:rPr>
        <w:t xml:space="preserve"> </w:t>
      </w:r>
    </w:p>
    <w:p w:rsidR="00823429" w:rsidRDefault="00823429" w:rsidP="00823429">
      <w:pPr>
        <w:ind w:left="6096"/>
        <w:jc w:val="left"/>
        <w:rPr>
          <w:sz w:val="24"/>
          <w:szCs w:val="24"/>
          <w:lang w:eastAsia="uk-UA"/>
        </w:rPr>
      </w:pPr>
      <w:r>
        <w:rPr>
          <w:sz w:val="24"/>
          <w:szCs w:val="24"/>
          <w:lang w:val="ru-RU" w:eastAsia="uk-UA"/>
        </w:rPr>
        <w:t>до р</w:t>
      </w:r>
      <w:r>
        <w:rPr>
          <w:sz w:val="24"/>
          <w:szCs w:val="24"/>
          <w:lang w:eastAsia="uk-UA"/>
        </w:rPr>
        <w:t>ішення</w:t>
      </w:r>
      <w:r>
        <w:rPr>
          <w:sz w:val="24"/>
          <w:szCs w:val="24"/>
          <w:lang w:val="ru-RU" w:eastAsia="uk-UA"/>
        </w:rPr>
        <w:t xml:space="preserve"> </w:t>
      </w:r>
      <w:r>
        <w:rPr>
          <w:sz w:val="24"/>
          <w:szCs w:val="24"/>
          <w:lang w:eastAsia="uk-UA"/>
        </w:rPr>
        <w:t xml:space="preserve">виконавчого комітету Малинської міської ради </w:t>
      </w:r>
    </w:p>
    <w:p w:rsidR="00823429" w:rsidRDefault="0018758C" w:rsidP="00823429">
      <w:pPr>
        <w:jc w:val="center"/>
        <w:rPr>
          <w:b/>
          <w:lang w:eastAsia="uk-UA"/>
        </w:rPr>
      </w:pPr>
      <w:r>
        <w:rPr>
          <w:sz w:val="24"/>
          <w:szCs w:val="24"/>
          <w:lang w:eastAsia="uk-UA"/>
        </w:rPr>
        <w:t xml:space="preserve">                                                                 </w:t>
      </w:r>
      <w:bookmarkStart w:id="10" w:name="_GoBack"/>
      <w:bookmarkEnd w:id="10"/>
      <w:r w:rsidRPr="0018758C">
        <w:rPr>
          <w:sz w:val="24"/>
          <w:szCs w:val="24"/>
          <w:lang w:eastAsia="uk-UA"/>
        </w:rPr>
        <w:t>від 17.11.2021 № 323</w:t>
      </w:r>
    </w:p>
    <w:p w:rsidR="00823429" w:rsidRDefault="00823429" w:rsidP="00823429">
      <w:pPr>
        <w:jc w:val="center"/>
        <w:rPr>
          <w:b/>
          <w:lang w:eastAsia="uk-UA"/>
        </w:rPr>
      </w:pPr>
    </w:p>
    <w:p w:rsidR="00823429" w:rsidRPr="002227D0" w:rsidRDefault="00823429" w:rsidP="00823429">
      <w:pPr>
        <w:jc w:val="center"/>
        <w:rPr>
          <w:b/>
          <w:lang w:eastAsia="uk-UA"/>
        </w:rPr>
      </w:pPr>
      <w:r w:rsidRPr="002227D0">
        <w:rPr>
          <w:b/>
          <w:lang w:eastAsia="uk-UA"/>
        </w:rPr>
        <w:t>ТЕХНОЛОГІЧНА КАРТКА</w:t>
      </w:r>
    </w:p>
    <w:p w:rsidR="00823429" w:rsidRDefault="00823429" w:rsidP="00823429">
      <w:pPr>
        <w:tabs>
          <w:tab w:val="left" w:pos="3969"/>
        </w:tabs>
        <w:jc w:val="center"/>
        <w:rPr>
          <w:b/>
          <w:sz w:val="24"/>
          <w:szCs w:val="24"/>
          <w:lang w:eastAsia="uk-UA"/>
        </w:rPr>
      </w:pPr>
      <w:r w:rsidRPr="00B33E09">
        <w:rPr>
          <w:b/>
          <w:sz w:val="24"/>
          <w:szCs w:val="24"/>
          <w:lang w:eastAsia="uk-UA"/>
        </w:rPr>
        <w:t xml:space="preserve">адміністративної послуги з державної реєстрації рішення про виділ юридичної особи </w:t>
      </w:r>
      <w:r w:rsidRPr="00B33E09">
        <w:rPr>
          <w:b/>
          <w:sz w:val="24"/>
          <w:szCs w:val="24"/>
          <w:lang w:eastAsia="uk-UA"/>
        </w:rPr>
        <w:br/>
        <w:t>(крім громадського формування</w:t>
      </w:r>
      <w:r>
        <w:rPr>
          <w:b/>
          <w:sz w:val="24"/>
          <w:szCs w:val="24"/>
          <w:lang w:eastAsia="uk-UA"/>
        </w:rPr>
        <w:t xml:space="preserve"> та релігійної організації</w:t>
      </w:r>
      <w:r w:rsidRPr="00B33E09">
        <w:rPr>
          <w:b/>
          <w:sz w:val="24"/>
          <w:szCs w:val="24"/>
          <w:lang w:eastAsia="uk-UA"/>
        </w:rPr>
        <w:t>)</w:t>
      </w:r>
    </w:p>
    <w:p w:rsidR="00823429" w:rsidRPr="00B53417" w:rsidRDefault="00823429" w:rsidP="00823429">
      <w:pPr>
        <w:jc w:val="center"/>
        <w:rPr>
          <w:lang w:eastAsia="uk-UA"/>
        </w:rPr>
      </w:pPr>
    </w:p>
    <w:p w:rsidR="00823429" w:rsidRPr="00096DD0" w:rsidRDefault="00823429" w:rsidP="00823429">
      <w:pPr>
        <w:jc w:val="center"/>
        <w:rPr>
          <w:b/>
          <w:i/>
          <w:sz w:val="24"/>
          <w:szCs w:val="24"/>
          <w:u w:val="single"/>
          <w:lang w:eastAsia="uk-UA"/>
        </w:rPr>
      </w:pPr>
      <w:r w:rsidRPr="00096DD0">
        <w:rPr>
          <w:b/>
          <w:i/>
          <w:sz w:val="24"/>
          <w:szCs w:val="24"/>
          <w:u w:val="single"/>
          <w:lang w:eastAsia="uk-UA"/>
        </w:rPr>
        <w:t xml:space="preserve">ЦЕНТР НАДАННЯ АДМІНІСТРАТИВНИХ ПОСЛУГ </w:t>
      </w:r>
    </w:p>
    <w:p w:rsidR="00823429" w:rsidRPr="00096DD0" w:rsidRDefault="00823429" w:rsidP="00823429">
      <w:pPr>
        <w:jc w:val="center"/>
        <w:rPr>
          <w:b/>
          <w:i/>
          <w:u w:val="single"/>
          <w:lang w:eastAsia="uk-UA"/>
        </w:rPr>
      </w:pPr>
      <w:r w:rsidRPr="00096DD0">
        <w:rPr>
          <w:b/>
          <w:i/>
          <w:sz w:val="24"/>
          <w:szCs w:val="24"/>
          <w:u w:val="single"/>
          <w:lang w:eastAsia="uk-UA"/>
        </w:rPr>
        <w:t xml:space="preserve">ВИКОНАВЧОГО КОМІТЕТУ МАЛИНСЬКОЇ МІСЬКОЇ РАДИ </w:t>
      </w:r>
    </w:p>
    <w:p w:rsidR="00823429" w:rsidRPr="002227D0" w:rsidRDefault="00823429" w:rsidP="00823429">
      <w:pPr>
        <w:jc w:val="center"/>
        <w:rPr>
          <w:sz w:val="20"/>
          <w:szCs w:val="20"/>
          <w:lang w:eastAsia="uk-UA"/>
        </w:rPr>
      </w:pPr>
      <w:r w:rsidRPr="002227D0">
        <w:rPr>
          <w:sz w:val="20"/>
          <w:szCs w:val="20"/>
          <w:lang w:eastAsia="uk-UA"/>
        </w:rPr>
        <w:t xml:space="preserve"> (найменування суб’єкта надання адміністративної послуги та/або центру надання адміністративних послуг)</w:t>
      </w:r>
    </w:p>
    <w:p w:rsidR="00823429" w:rsidRPr="002227D0" w:rsidRDefault="00823429" w:rsidP="00823429">
      <w:pPr>
        <w:jc w:val="center"/>
        <w:rPr>
          <w:sz w:val="20"/>
          <w:szCs w:val="20"/>
          <w:lang w:eastAsia="uk-UA"/>
        </w:rPr>
      </w:pPr>
    </w:p>
    <w:tbl>
      <w:tblPr>
        <w:tblW w:w="5000" w:type="pct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A0" w:firstRow="1" w:lastRow="0" w:firstColumn="1" w:lastColumn="0" w:noHBand="0" w:noVBand="0"/>
      </w:tblPr>
      <w:tblGrid>
        <w:gridCol w:w="2971"/>
        <w:gridCol w:w="2440"/>
        <w:gridCol w:w="2758"/>
        <w:gridCol w:w="2440"/>
      </w:tblGrid>
      <w:tr w:rsidR="00823429" w:rsidRPr="003D252E" w:rsidTr="009667A5">
        <w:tc>
          <w:tcPr>
            <w:tcW w:w="1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23429" w:rsidRPr="003D252E" w:rsidRDefault="00823429" w:rsidP="009667A5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>Етапи опрацювання заяви про надання адміністративної послуги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23429" w:rsidRPr="003D252E" w:rsidRDefault="00823429" w:rsidP="009667A5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>Відповідальна особа</w:t>
            </w:r>
          </w:p>
        </w:tc>
        <w:tc>
          <w:tcPr>
            <w:tcW w:w="1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23429" w:rsidRPr="003D252E" w:rsidRDefault="00823429" w:rsidP="009667A5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 xml:space="preserve">Структурний підрозділ, відповідальний за етап </w:t>
            </w:r>
            <w:r w:rsidRPr="003D252E">
              <w:rPr>
                <w:sz w:val="24"/>
                <w:szCs w:val="24"/>
                <w:lang w:eastAsia="uk-UA"/>
              </w:rPr>
              <w:br/>
              <w:t>(дію, рішення)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23429" w:rsidRPr="003D252E" w:rsidRDefault="00823429" w:rsidP="009667A5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 xml:space="preserve">Строки виконання етапів </w:t>
            </w:r>
            <w:r w:rsidRPr="003D252E">
              <w:rPr>
                <w:sz w:val="24"/>
                <w:szCs w:val="24"/>
                <w:lang w:eastAsia="uk-UA"/>
              </w:rPr>
              <w:br/>
              <w:t>(дію, рішення)</w:t>
            </w:r>
          </w:p>
        </w:tc>
      </w:tr>
      <w:tr w:rsidR="00823429" w:rsidRPr="003D252E" w:rsidTr="009667A5">
        <w:tc>
          <w:tcPr>
            <w:tcW w:w="5000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23429" w:rsidRPr="003D252E" w:rsidRDefault="00823429" w:rsidP="009667A5">
            <w:pPr>
              <w:spacing w:before="100" w:beforeAutospacing="1" w:after="100" w:afterAutospacing="1"/>
              <w:jc w:val="center"/>
              <w:rPr>
                <w:b/>
                <w:sz w:val="24"/>
                <w:szCs w:val="24"/>
                <w:lang w:eastAsia="uk-UA"/>
              </w:rPr>
            </w:pPr>
            <w:r w:rsidRPr="003D252E">
              <w:rPr>
                <w:b/>
                <w:sz w:val="24"/>
                <w:szCs w:val="24"/>
                <w:lang w:eastAsia="uk-UA"/>
              </w:rPr>
              <w:t>У разі отримання документів у паперовій формі</w:t>
            </w:r>
          </w:p>
        </w:tc>
      </w:tr>
      <w:tr w:rsidR="00823429" w:rsidRPr="003D252E" w:rsidTr="009667A5">
        <w:tc>
          <w:tcPr>
            <w:tcW w:w="1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23429" w:rsidRPr="003D252E" w:rsidRDefault="00823429" w:rsidP="009667A5">
            <w:pPr>
              <w:numPr>
                <w:ilvl w:val="0"/>
                <w:numId w:val="1"/>
              </w:numPr>
              <w:tabs>
                <w:tab w:val="left" w:pos="284"/>
              </w:tabs>
              <w:ind w:left="0" w:firstLine="0"/>
              <w:contextualSpacing/>
              <w:jc w:val="left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>Прийом за описом документів, які подаються для проведення реєстраційної дії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823429" w:rsidRPr="003D252E" w:rsidRDefault="00823429" w:rsidP="009667A5">
            <w:pPr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 xml:space="preserve">Адміністратор, державний реєстратор </w:t>
            </w:r>
          </w:p>
        </w:tc>
        <w:tc>
          <w:tcPr>
            <w:tcW w:w="1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823429" w:rsidRPr="003D252E" w:rsidRDefault="00823429" w:rsidP="009667A5">
            <w:pPr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>Центр надання адміністративних послуг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823429" w:rsidRPr="003D252E" w:rsidRDefault="00823429" w:rsidP="009667A5">
            <w:pPr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>В день надходження документів</w:t>
            </w:r>
          </w:p>
        </w:tc>
      </w:tr>
      <w:tr w:rsidR="00823429" w:rsidRPr="003D252E" w:rsidTr="009667A5">
        <w:tc>
          <w:tcPr>
            <w:tcW w:w="1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23429" w:rsidRPr="003D252E" w:rsidRDefault="00823429" w:rsidP="009667A5">
            <w:pPr>
              <w:pStyle w:val="rvps2"/>
            </w:pPr>
            <w:r>
              <w:t>2</w:t>
            </w:r>
            <w:r w:rsidRPr="003D252E">
              <w:t>. Виготовлення копій документів в електронній формі - у разі подання документів у паперовій формі; внесення копій документів в електронній формі до Єдиного державного реєстру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823429" w:rsidRPr="003D252E" w:rsidRDefault="00823429" w:rsidP="009667A5">
            <w:pPr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 xml:space="preserve">Адміністратор, державний реєстратор </w:t>
            </w:r>
          </w:p>
        </w:tc>
        <w:tc>
          <w:tcPr>
            <w:tcW w:w="1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823429" w:rsidRPr="003D252E" w:rsidRDefault="00823429" w:rsidP="009667A5">
            <w:pPr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>Центр надання адміністративних послуг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823429" w:rsidRPr="003D252E" w:rsidRDefault="00823429" w:rsidP="009667A5">
            <w:pPr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>В день надходження документів</w:t>
            </w:r>
          </w:p>
        </w:tc>
      </w:tr>
      <w:tr w:rsidR="00823429" w:rsidRPr="003D252E" w:rsidTr="009667A5">
        <w:tc>
          <w:tcPr>
            <w:tcW w:w="1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23429" w:rsidRPr="003D252E" w:rsidRDefault="00823429" w:rsidP="009667A5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3</w:t>
            </w:r>
            <w:r w:rsidRPr="003D252E">
              <w:rPr>
                <w:sz w:val="24"/>
                <w:szCs w:val="24"/>
                <w:lang w:eastAsia="uk-UA"/>
              </w:rPr>
              <w:t>. П</w:t>
            </w:r>
            <w:r>
              <w:rPr>
                <w:sz w:val="24"/>
                <w:szCs w:val="24"/>
                <w:lang w:eastAsia="uk-UA"/>
              </w:rPr>
              <w:t>е</w:t>
            </w:r>
            <w:r w:rsidRPr="003D252E">
              <w:rPr>
                <w:sz w:val="24"/>
                <w:szCs w:val="24"/>
                <w:lang w:eastAsia="uk-UA"/>
              </w:rPr>
              <w:t>ревірк</w:t>
            </w:r>
            <w:r>
              <w:rPr>
                <w:sz w:val="24"/>
                <w:szCs w:val="24"/>
                <w:lang w:eastAsia="uk-UA"/>
              </w:rPr>
              <w:t>а</w:t>
            </w:r>
            <w:r w:rsidRPr="003D252E">
              <w:rPr>
                <w:sz w:val="24"/>
                <w:szCs w:val="24"/>
                <w:lang w:eastAsia="uk-UA"/>
              </w:rPr>
              <w:t xml:space="preserve"> документів на наявність підстав для зупинення розгляду документів та на</w:t>
            </w:r>
            <w:bookmarkStart w:id="11" w:name="n673"/>
            <w:bookmarkEnd w:id="11"/>
            <w:r w:rsidRPr="003D252E">
              <w:rPr>
                <w:sz w:val="24"/>
                <w:szCs w:val="24"/>
                <w:lang w:eastAsia="uk-UA"/>
              </w:rPr>
              <w:t xml:space="preserve"> наявність підстав для відмови в державній реєстрації</w:t>
            </w:r>
          </w:p>
          <w:p w:rsidR="00823429" w:rsidRPr="003D252E" w:rsidRDefault="00823429" w:rsidP="009667A5">
            <w:pPr>
              <w:rPr>
                <w:sz w:val="24"/>
                <w:szCs w:val="24"/>
                <w:lang w:eastAsia="uk-UA"/>
              </w:rPr>
            </w:pP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823429" w:rsidRPr="003D252E" w:rsidRDefault="00823429" w:rsidP="009667A5">
            <w:pPr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 xml:space="preserve">Державний реєстратор </w:t>
            </w:r>
          </w:p>
        </w:tc>
        <w:tc>
          <w:tcPr>
            <w:tcW w:w="1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823429" w:rsidRPr="003D252E" w:rsidRDefault="00823429" w:rsidP="009667A5">
            <w:pPr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>Центр надання адміністративних послуг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823429" w:rsidRPr="003D252E" w:rsidRDefault="00823429" w:rsidP="009667A5">
            <w:pPr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color w:val="000000"/>
                <w:sz w:val="24"/>
                <w:szCs w:val="24"/>
                <w:shd w:val="clear" w:color="auto" w:fill="FFFFFF"/>
              </w:rPr>
              <w:t>Протягом 24 годин після надходження документів, крім вихідних та святкових днів</w:t>
            </w:r>
          </w:p>
        </w:tc>
      </w:tr>
      <w:tr w:rsidR="00823429" w:rsidRPr="003D252E" w:rsidTr="009667A5">
        <w:tc>
          <w:tcPr>
            <w:tcW w:w="1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23429" w:rsidRPr="003D252E" w:rsidRDefault="00823429" w:rsidP="009667A5">
            <w:pPr>
              <w:ind w:right="-30"/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4</w:t>
            </w:r>
            <w:r w:rsidRPr="003D252E">
              <w:rPr>
                <w:sz w:val="24"/>
                <w:szCs w:val="24"/>
                <w:lang w:eastAsia="uk-UA"/>
              </w:rPr>
              <w:t>. Проведення реєстраційної дії (у тому числі з урахуванням принципу мовчазної згоди) за відсутності підстав для зупинення розгляду документів та відмови в державній реєстрації шляхом внесення запису до Єдиного державного реєстру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823429" w:rsidRPr="003D252E" w:rsidRDefault="00823429" w:rsidP="009667A5">
            <w:pPr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 xml:space="preserve">Державний реєстратор </w:t>
            </w:r>
          </w:p>
        </w:tc>
        <w:tc>
          <w:tcPr>
            <w:tcW w:w="1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823429" w:rsidRPr="003D252E" w:rsidRDefault="00823429" w:rsidP="009667A5">
            <w:pPr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>Центр надання адміністративних послуг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823429" w:rsidRPr="003D252E" w:rsidRDefault="00823429" w:rsidP="009667A5">
            <w:pPr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color w:val="000000"/>
                <w:sz w:val="24"/>
                <w:szCs w:val="24"/>
                <w:shd w:val="clear" w:color="auto" w:fill="FFFFFF"/>
              </w:rPr>
              <w:t>Протягом 24 годин після надходження документів, крім вихідних та святкових днів</w:t>
            </w:r>
          </w:p>
        </w:tc>
      </w:tr>
      <w:tr w:rsidR="00823429" w:rsidRPr="003D252E" w:rsidTr="009667A5">
        <w:tc>
          <w:tcPr>
            <w:tcW w:w="1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23429" w:rsidRPr="003D252E" w:rsidRDefault="00823429" w:rsidP="009667A5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5</w:t>
            </w:r>
            <w:r w:rsidRPr="003D252E">
              <w:rPr>
                <w:sz w:val="24"/>
                <w:szCs w:val="24"/>
                <w:lang w:eastAsia="uk-UA"/>
              </w:rPr>
              <w:t xml:space="preserve">. Формування та оприлюднення на порталі електронних сервісів або з </w:t>
            </w:r>
            <w:r w:rsidRPr="003D252E">
              <w:rPr>
                <w:sz w:val="24"/>
                <w:szCs w:val="24"/>
                <w:lang w:eastAsia="uk-UA"/>
              </w:rPr>
              <w:lastRenderedPageBreak/>
              <w:t>використанням Єдиного державного вебпорталу електронних послуг виписки, результатів надання адміністративних послуг у сфері державної реєстрації та установчих документів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823429" w:rsidRPr="003D252E" w:rsidRDefault="00823429" w:rsidP="009667A5">
            <w:pPr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lastRenderedPageBreak/>
              <w:t xml:space="preserve">Державний реєстратор </w:t>
            </w:r>
          </w:p>
        </w:tc>
        <w:tc>
          <w:tcPr>
            <w:tcW w:w="1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823429" w:rsidRPr="003D252E" w:rsidRDefault="00823429" w:rsidP="009667A5">
            <w:pPr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>Центр надання адміністративних послуг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823429" w:rsidRPr="003D252E" w:rsidRDefault="00823429" w:rsidP="009667A5">
            <w:pPr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color w:val="000000"/>
                <w:sz w:val="24"/>
                <w:szCs w:val="24"/>
                <w:shd w:val="clear" w:color="auto" w:fill="FFFFFF"/>
              </w:rPr>
              <w:t xml:space="preserve">Протягом 24 годин після надходження документів, крім </w:t>
            </w:r>
            <w:r w:rsidRPr="003D252E">
              <w:rPr>
                <w:color w:val="000000"/>
                <w:sz w:val="24"/>
                <w:szCs w:val="24"/>
                <w:shd w:val="clear" w:color="auto" w:fill="FFFFFF"/>
              </w:rPr>
              <w:lastRenderedPageBreak/>
              <w:t>вихідних та святкових днів</w:t>
            </w:r>
          </w:p>
        </w:tc>
      </w:tr>
      <w:tr w:rsidR="00823429" w:rsidRPr="003D252E" w:rsidTr="009667A5">
        <w:trPr>
          <w:trHeight w:val="2622"/>
        </w:trPr>
        <w:tc>
          <w:tcPr>
            <w:tcW w:w="1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23429" w:rsidRPr="003D252E" w:rsidRDefault="00823429" w:rsidP="009667A5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lastRenderedPageBreak/>
              <w:t>6</w:t>
            </w:r>
            <w:r w:rsidRPr="003D252E">
              <w:rPr>
                <w:sz w:val="24"/>
                <w:szCs w:val="24"/>
                <w:lang w:eastAsia="uk-UA"/>
              </w:rPr>
              <w:t>. Видача за бажанням заявника виписки з Єдиного державного реєстру у паперовій формі за результатами проведеної реєстраційної дії (у разі подання заяви про державну реєстрацію у паперовій формі)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823429" w:rsidRPr="003D252E" w:rsidRDefault="00823429" w:rsidP="009667A5">
            <w:pPr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 xml:space="preserve">Адміністратор, державний реєстратор </w:t>
            </w:r>
          </w:p>
        </w:tc>
        <w:tc>
          <w:tcPr>
            <w:tcW w:w="1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823429" w:rsidRPr="003D252E" w:rsidRDefault="00823429" w:rsidP="009667A5">
            <w:pPr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>Центр надання адміністративних послуг</w:t>
            </w:r>
          </w:p>
        </w:tc>
        <w:tc>
          <w:tcPr>
            <w:tcW w:w="1150" w:type="pct"/>
            <w:vAlign w:val="center"/>
          </w:tcPr>
          <w:p w:rsidR="00823429" w:rsidRPr="003D252E" w:rsidRDefault="00823429" w:rsidP="009667A5">
            <w:pPr>
              <w:ind w:firstLine="164"/>
              <w:jc w:val="center"/>
              <w:rPr>
                <w:rFonts w:eastAsia="Calibri"/>
                <w:sz w:val="24"/>
                <w:szCs w:val="24"/>
              </w:rPr>
            </w:pPr>
            <w:r w:rsidRPr="003D252E">
              <w:rPr>
                <w:rFonts w:eastAsia="Calibri"/>
                <w:sz w:val="24"/>
                <w:szCs w:val="24"/>
              </w:rPr>
              <w:t>Після надходження  до Єдиного державного реєстру відомостей про результат обміну від відповідних органів державної влади</w:t>
            </w:r>
          </w:p>
        </w:tc>
      </w:tr>
      <w:tr w:rsidR="00823429" w:rsidRPr="003D252E" w:rsidTr="009667A5">
        <w:tc>
          <w:tcPr>
            <w:tcW w:w="1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23429" w:rsidRPr="003D252E" w:rsidRDefault="00823429" w:rsidP="009667A5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7</w:t>
            </w:r>
            <w:r w:rsidRPr="003D252E">
              <w:rPr>
                <w:sz w:val="24"/>
                <w:szCs w:val="24"/>
                <w:lang w:eastAsia="uk-UA"/>
              </w:rPr>
              <w:t>. Повернення (видача, надсилання поштовим відправленням) заявнику документів, поданих для державної реєстрації (у разі надходження заяви від заявника та відмови у державній реєстрації)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823429" w:rsidRPr="003D252E" w:rsidRDefault="00823429" w:rsidP="009667A5">
            <w:pPr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 xml:space="preserve">Адміністратор, державний реєстратор </w:t>
            </w:r>
          </w:p>
        </w:tc>
        <w:tc>
          <w:tcPr>
            <w:tcW w:w="1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823429" w:rsidRPr="003D252E" w:rsidRDefault="00823429" w:rsidP="009667A5">
            <w:pPr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>Центр надання адміністративних послуг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823429" w:rsidRPr="003D252E" w:rsidRDefault="00823429" w:rsidP="009667A5">
            <w:pPr>
              <w:jc w:val="center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3D252E">
              <w:rPr>
                <w:color w:val="000000"/>
                <w:sz w:val="24"/>
                <w:szCs w:val="24"/>
                <w:shd w:val="clear" w:color="auto" w:fill="FFFFFF"/>
              </w:rPr>
              <w:t>Не пізніше наступного робочого дня з дня надходження від заявника заяви про повернення документів</w:t>
            </w:r>
          </w:p>
        </w:tc>
      </w:tr>
    </w:tbl>
    <w:p w:rsidR="00823429" w:rsidRDefault="00823429" w:rsidP="00823429"/>
    <w:p w:rsidR="00823429" w:rsidRDefault="00823429" w:rsidP="00823429"/>
    <w:p w:rsidR="00823429" w:rsidRDefault="00823429" w:rsidP="00823429"/>
    <w:p w:rsidR="00A27A4B" w:rsidRDefault="00A27A4B" w:rsidP="00A27A4B">
      <w:pPr>
        <w:rPr>
          <w:sz w:val="24"/>
        </w:rPr>
      </w:pPr>
      <w:r>
        <w:rPr>
          <w:sz w:val="24"/>
        </w:rPr>
        <w:t xml:space="preserve">Начальник центру надання </w:t>
      </w:r>
    </w:p>
    <w:p w:rsidR="00A27A4B" w:rsidRDefault="00A27A4B" w:rsidP="00A27A4B">
      <w:pPr>
        <w:rPr>
          <w:sz w:val="24"/>
        </w:rPr>
      </w:pPr>
      <w:r>
        <w:rPr>
          <w:sz w:val="24"/>
        </w:rPr>
        <w:t xml:space="preserve">адміністративних послуг виконавчого комітету </w:t>
      </w:r>
    </w:p>
    <w:p w:rsidR="00A27A4B" w:rsidRDefault="00A27A4B" w:rsidP="00A27A4B">
      <w:pPr>
        <w:rPr>
          <w:sz w:val="24"/>
        </w:rPr>
      </w:pPr>
      <w:r>
        <w:rPr>
          <w:sz w:val="24"/>
        </w:rPr>
        <w:t>Малинської міської ради                                                                                         Людмила ФЕЩЕНКО</w:t>
      </w:r>
    </w:p>
    <w:p w:rsidR="00823429" w:rsidRDefault="00823429" w:rsidP="00823429"/>
    <w:p w:rsidR="00823429" w:rsidRPr="0041168A" w:rsidRDefault="00823429" w:rsidP="00823429"/>
    <w:p w:rsidR="00823429" w:rsidRPr="004D32F6" w:rsidRDefault="00823429" w:rsidP="00823429"/>
    <w:p w:rsidR="00823429" w:rsidRPr="002D7B74" w:rsidRDefault="00823429" w:rsidP="00823429">
      <w:pPr>
        <w:rPr>
          <w:sz w:val="23"/>
          <w:szCs w:val="23"/>
        </w:rPr>
      </w:pPr>
    </w:p>
    <w:p w:rsidR="00823429" w:rsidRPr="00826291" w:rsidRDefault="00823429" w:rsidP="00823429">
      <w:pPr>
        <w:tabs>
          <w:tab w:val="left" w:pos="1380"/>
        </w:tabs>
      </w:pPr>
    </w:p>
    <w:p w:rsidR="00823429" w:rsidRPr="008C098A" w:rsidRDefault="00823429" w:rsidP="00823429"/>
    <w:p w:rsidR="00823429" w:rsidRPr="00BB2E1C" w:rsidRDefault="00823429" w:rsidP="00823429"/>
    <w:p w:rsidR="00823429" w:rsidRPr="00343DF9" w:rsidRDefault="00823429" w:rsidP="00823429"/>
    <w:p w:rsidR="00823429" w:rsidRPr="00E65248" w:rsidRDefault="00823429" w:rsidP="00823429">
      <w:pPr>
        <w:rPr>
          <w:color w:val="000000" w:themeColor="text1"/>
        </w:rPr>
      </w:pPr>
    </w:p>
    <w:p w:rsidR="00460936" w:rsidRPr="00B33E09" w:rsidRDefault="00460936"/>
    <w:sectPr w:rsidR="00460936" w:rsidRPr="00B33E09" w:rsidSect="00432008">
      <w:headerReference w:type="default" r:id="rId8"/>
      <w:pgSz w:w="11906" w:h="16838"/>
      <w:pgMar w:top="850" w:right="566" w:bottom="850" w:left="851" w:header="708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0D97" w:rsidRDefault="00530D97">
      <w:r>
        <w:separator/>
      </w:r>
    </w:p>
  </w:endnote>
  <w:endnote w:type="continuationSeparator" w:id="0">
    <w:p w:rsidR="00530D97" w:rsidRDefault="00530D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0D97" w:rsidRDefault="00530D97">
      <w:r>
        <w:separator/>
      </w:r>
    </w:p>
  </w:footnote>
  <w:footnote w:type="continuationSeparator" w:id="0">
    <w:p w:rsidR="00530D97" w:rsidRDefault="00530D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1FD6" w:rsidRDefault="00010AF8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18758C" w:rsidRPr="0018758C">
      <w:rPr>
        <w:noProof/>
        <w:lang w:val="ru-RU"/>
      </w:rPr>
      <w:t>5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4366C5"/>
    <w:multiLevelType w:val="hybridMultilevel"/>
    <w:tmpl w:val="342A9A34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3E60"/>
    <w:rsid w:val="00010AF8"/>
    <w:rsid w:val="00036A10"/>
    <w:rsid w:val="00036AAA"/>
    <w:rsid w:val="000E4175"/>
    <w:rsid w:val="001237A9"/>
    <w:rsid w:val="00131E7B"/>
    <w:rsid w:val="00153647"/>
    <w:rsid w:val="0018758C"/>
    <w:rsid w:val="001902D4"/>
    <w:rsid w:val="001A329A"/>
    <w:rsid w:val="001B39BC"/>
    <w:rsid w:val="001C0AD0"/>
    <w:rsid w:val="00203633"/>
    <w:rsid w:val="00260ABE"/>
    <w:rsid w:val="0026279F"/>
    <w:rsid w:val="00292BB5"/>
    <w:rsid w:val="002A3D03"/>
    <w:rsid w:val="002B199E"/>
    <w:rsid w:val="002F0C95"/>
    <w:rsid w:val="00372F6B"/>
    <w:rsid w:val="003A2AC0"/>
    <w:rsid w:val="00432008"/>
    <w:rsid w:val="00460936"/>
    <w:rsid w:val="004733A8"/>
    <w:rsid w:val="004B42AC"/>
    <w:rsid w:val="004E4C02"/>
    <w:rsid w:val="0052271C"/>
    <w:rsid w:val="00530D97"/>
    <w:rsid w:val="005316A9"/>
    <w:rsid w:val="00551329"/>
    <w:rsid w:val="0055243C"/>
    <w:rsid w:val="005D58EA"/>
    <w:rsid w:val="0061775A"/>
    <w:rsid w:val="00685BC8"/>
    <w:rsid w:val="00693D42"/>
    <w:rsid w:val="006E4251"/>
    <w:rsid w:val="00740C64"/>
    <w:rsid w:val="007856ED"/>
    <w:rsid w:val="007F3CCB"/>
    <w:rsid w:val="00817A92"/>
    <w:rsid w:val="00823429"/>
    <w:rsid w:val="00895092"/>
    <w:rsid w:val="009663C8"/>
    <w:rsid w:val="00993DFF"/>
    <w:rsid w:val="009D18A5"/>
    <w:rsid w:val="009E0581"/>
    <w:rsid w:val="009F2895"/>
    <w:rsid w:val="00A16C57"/>
    <w:rsid w:val="00A27A4B"/>
    <w:rsid w:val="00A46FDA"/>
    <w:rsid w:val="00A90355"/>
    <w:rsid w:val="00B22FA0"/>
    <w:rsid w:val="00B33E09"/>
    <w:rsid w:val="00B530E2"/>
    <w:rsid w:val="00B54254"/>
    <w:rsid w:val="00B81A23"/>
    <w:rsid w:val="00BB06FD"/>
    <w:rsid w:val="00BB312F"/>
    <w:rsid w:val="00C0649E"/>
    <w:rsid w:val="00C36C08"/>
    <w:rsid w:val="00C81E06"/>
    <w:rsid w:val="00C85BE4"/>
    <w:rsid w:val="00C902E8"/>
    <w:rsid w:val="00CB6872"/>
    <w:rsid w:val="00D02E96"/>
    <w:rsid w:val="00D530DE"/>
    <w:rsid w:val="00D96906"/>
    <w:rsid w:val="00DC2A9F"/>
    <w:rsid w:val="00DD003D"/>
    <w:rsid w:val="00E70640"/>
    <w:rsid w:val="00EF1E68"/>
    <w:rsid w:val="00F03964"/>
    <w:rsid w:val="00F03E60"/>
    <w:rsid w:val="00F12E0E"/>
    <w:rsid w:val="00F55941"/>
    <w:rsid w:val="00F954CE"/>
    <w:rsid w:val="00FA7B2A"/>
    <w:rsid w:val="00FD1223"/>
    <w:rsid w:val="00FD7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423DC3"/>
  <w15:docId w15:val="{A300AF64-EEB5-472A-BEEE-9FC1CF8355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3E6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3E6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03E60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03E60"/>
    <w:rPr>
      <w:rFonts w:ascii="Times New Roman" w:eastAsia="Times New Roman" w:hAnsi="Times New Roman" w:cs="Times New Roman"/>
      <w:sz w:val="28"/>
      <w:szCs w:val="28"/>
    </w:rPr>
  </w:style>
  <w:style w:type="table" w:styleId="a6">
    <w:name w:val="Table Grid"/>
    <w:basedOn w:val="a1"/>
    <w:uiPriority w:val="59"/>
    <w:rsid w:val="00460936"/>
    <w:pPr>
      <w:spacing w:after="0" w:line="240" w:lineRule="auto"/>
    </w:pPr>
    <w:rPr>
      <w:lang w:val="ru-RU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993DF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93DFF"/>
    <w:rPr>
      <w:rFonts w:ascii="Tahoma" w:eastAsia="Times New Roman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432008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432008"/>
    <w:rPr>
      <w:rFonts w:ascii="Times New Roman" w:eastAsia="Times New Roman" w:hAnsi="Times New Roman" w:cs="Times New Roman"/>
      <w:sz w:val="28"/>
      <w:szCs w:val="28"/>
    </w:rPr>
  </w:style>
  <w:style w:type="character" w:styleId="ab">
    <w:name w:val="Hyperlink"/>
    <w:basedOn w:val="a0"/>
    <w:uiPriority w:val="99"/>
    <w:unhideWhenUsed/>
    <w:rsid w:val="00823429"/>
    <w:rPr>
      <w:color w:val="0000FF" w:themeColor="hyperlink"/>
      <w:u w:val="single"/>
    </w:rPr>
  </w:style>
  <w:style w:type="paragraph" w:customStyle="1" w:styleId="rvps2">
    <w:name w:val="rvps2"/>
    <w:basedOn w:val="a"/>
    <w:rsid w:val="00823429"/>
    <w:pPr>
      <w:spacing w:before="100" w:beforeAutospacing="1" w:after="100" w:afterAutospacing="1"/>
      <w:jc w:val="left"/>
    </w:pPr>
    <w:rPr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46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4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3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2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8007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787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161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675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2709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1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5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96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2035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11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0941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1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9031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malin_tsnap@ukr.ne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6585</Words>
  <Characters>3754</Characters>
  <Application>Microsoft Office Word</Application>
  <DocSecurity>0</DocSecurity>
  <Lines>31</Lines>
  <Paragraphs>20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Горбаченко</dc:creator>
  <cp:lastModifiedBy>Dom</cp:lastModifiedBy>
  <cp:revision>7</cp:revision>
  <cp:lastPrinted>2016-07-12T12:40:00Z</cp:lastPrinted>
  <dcterms:created xsi:type="dcterms:W3CDTF">2021-11-08T09:23:00Z</dcterms:created>
  <dcterms:modified xsi:type="dcterms:W3CDTF">2021-11-19T12:22:00Z</dcterms:modified>
</cp:coreProperties>
</file>